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58A3F" w14:textId="77777777" w:rsidR="00706448"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41657CFC" w14:textId="77777777" w:rsidR="00891C0C" w:rsidRPr="0090727F" w:rsidRDefault="00891C0C" w:rsidP="00891C0C">
      <w:pPr>
        <w:spacing w:line="276" w:lineRule="auto"/>
        <w:jc w:val="center"/>
        <w:rPr>
          <w:sz w:val="20"/>
        </w:rPr>
      </w:pPr>
      <w:r w:rsidRPr="0090727F">
        <w:rPr>
          <w:sz w:val="20"/>
        </w:rPr>
        <w:t>Day 1</w:t>
      </w:r>
    </w:p>
    <w:p w14:paraId="6D78B12D" w14:textId="77777777" w:rsidR="00231CD0" w:rsidRDefault="00231CD0" w:rsidP="00010628">
      <w:pPr>
        <w:spacing w:line="276" w:lineRule="auto"/>
        <w:rPr>
          <w:szCs w:val="24"/>
        </w:rPr>
      </w:pPr>
    </w:p>
    <w:p w14:paraId="4A31FF30" w14:textId="77777777" w:rsidR="00010628" w:rsidRPr="00A533D3" w:rsidRDefault="00010628" w:rsidP="00010628">
      <w:pPr>
        <w:spacing w:line="276" w:lineRule="auto"/>
        <w:rPr>
          <w:rFonts w:asciiTheme="majorBidi" w:hAnsiTheme="majorBidi" w:cstheme="majorBidi"/>
          <w:szCs w:val="24"/>
        </w:rPr>
      </w:pPr>
      <w:r w:rsidRPr="00A533D3">
        <w:rPr>
          <w:rFonts w:asciiTheme="majorBidi" w:hAnsiTheme="majorBidi" w:cstheme="majorBidi"/>
          <w:szCs w:val="24"/>
        </w:rPr>
        <w:t>Name</w:t>
      </w:r>
      <w:r w:rsidR="00553210">
        <w:rPr>
          <w:rFonts w:asciiTheme="majorBidi" w:hAnsiTheme="majorBidi" w:cstheme="majorBidi"/>
          <w:szCs w:val="24"/>
        </w:rPr>
        <w:t>:</w:t>
      </w:r>
      <w:r w:rsidR="00ED4A8D" w:rsidRPr="00A533D3">
        <w:rPr>
          <w:rFonts w:asciiTheme="majorBidi" w:hAnsiTheme="majorBidi" w:cstheme="majorBidi"/>
          <w:szCs w:val="24"/>
        </w:rPr>
        <w:t xml:space="preserve">                                                                                 </w:t>
      </w:r>
      <w:r w:rsidR="00A533D3" w:rsidRPr="00A533D3">
        <w:rPr>
          <w:rFonts w:asciiTheme="majorBidi" w:hAnsiTheme="majorBidi" w:cstheme="majorBidi"/>
          <w:szCs w:val="24"/>
        </w:rPr>
        <w:tab/>
      </w:r>
      <w:r w:rsidR="00A533D3" w:rsidRPr="00A533D3">
        <w:rPr>
          <w:rFonts w:asciiTheme="majorBidi" w:hAnsiTheme="majorBidi" w:cstheme="majorBidi"/>
          <w:szCs w:val="24"/>
        </w:rPr>
        <w:tab/>
      </w:r>
      <w:r w:rsidR="00A533D3">
        <w:rPr>
          <w:rFonts w:asciiTheme="majorBidi" w:hAnsiTheme="majorBidi" w:cstheme="majorBidi"/>
          <w:szCs w:val="24"/>
        </w:rPr>
        <w:tab/>
      </w:r>
      <w:r w:rsidRPr="00A533D3">
        <w:rPr>
          <w:rFonts w:asciiTheme="majorBidi" w:hAnsiTheme="majorBidi" w:cstheme="majorBidi"/>
          <w:szCs w:val="24"/>
        </w:rPr>
        <w:t>Date</w:t>
      </w:r>
      <w:r w:rsidR="00553210">
        <w:rPr>
          <w:rFonts w:asciiTheme="majorBidi" w:hAnsiTheme="majorBidi" w:cstheme="majorBidi"/>
          <w:szCs w:val="24"/>
        </w:rPr>
        <w:t>:</w:t>
      </w:r>
    </w:p>
    <w:p w14:paraId="7B17A761" w14:textId="77777777" w:rsidR="00010628" w:rsidRPr="00A533D3" w:rsidRDefault="00010628" w:rsidP="0090727F">
      <w:pPr>
        <w:spacing w:line="276" w:lineRule="auto"/>
        <w:rPr>
          <w:rFonts w:asciiTheme="majorBidi" w:hAnsiTheme="majorBidi" w:cstheme="majorBidi"/>
          <w:szCs w:val="24"/>
        </w:rPr>
      </w:pPr>
      <w:r w:rsidRPr="00A533D3">
        <w:rPr>
          <w:rFonts w:asciiTheme="majorBidi" w:hAnsiTheme="majorBidi" w:cstheme="majorBidi"/>
          <w:szCs w:val="24"/>
        </w:rPr>
        <w:t>Title</w:t>
      </w:r>
      <w:r w:rsidR="005B64F8">
        <w:rPr>
          <w:rFonts w:asciiTheme="majorBidi" w:hAnsiTheme="majorBidi" w:cstheme="majorBidi"/>
          <w:szCs w:val="24"/>
        </w:rPr>
        <w:t xml:space="preserve"> of story</w:t>
      </w:r>
      <w:r w:rsidR="0034141E" w:rsidRPr="00A533D3">
        <w:rPr>
          <w:rFonts w:asciiTheme="majorBidi" w:hAnsiTheme="majorBidi" w:cstheme="majorBidi"/>
          <w:szCs w:val="24"/>
        </w:rPr>
        <w:t>:</w:t>
      </w:r>
      <w:r w:rsidR="00E75250" w:rsidRPr="00A533D3">
        <w:rPr>
          <w:rFonts w:asciiTheme="majorBidi" w:hAnsiTheme="majorBidi" w:cstheme="majorBidi"/>
          <w:i/>
          <w:szCs w:val="24"/>
        </w:rPr>
        <w:t xml:space="preserve"> </w:t>
      </w:r>
      <w:r w:rsidR="0090727F" w:rsidRPr="00A533D3">
        <w:rPr>
          <w:rFonts w:asciiTheme="majorBidi" w:hAnsiTheme="majorBidi" w:cstheme="majorBidi"/>
          <w:b/>
          <w:bCs/>
          <w:i/>
          <w:szCs w:val="24"/>
        </w:rPr>
        <w:t>“</w:t>
      </w:r>
      <w:r w:rsidR="00E75250" w:rsidRPr="00A533D3">
        <w:rPr>
          <w:rFonts w:asciiTheme="majorBidi" w:hAnsiTheme="majorBidi" w:cstheme="majorBidi"/>
          <w:b/>
          <w:bCs/>
          <w:szCs w:val="24"/>
        </w:rPr>
        <w:t>Ruby the Copycat</w:t>
      </w:r>
      <w:r w:rsidR="0090727F" w:rsidRPr="00A533D3">
        <w:rPr>
          <w:rFonts w:asciiTheme="majorBidi" w:hAnsiTheme="majorBidi" w:cstheme="majorBidi"/>
          <w:b/>
          <w:bCs/>
          <w:szCs w:val="24"/>
        </w:rPr>
        <w:t>”</w:t>
      </w:r>
    </w:p>
    <w:p w14:paraId="557D375D" w14:textId="77777777" w:rsidR="0034141E" w:rsidRPr="00A533D3" w:rsidRDefault="0034141E" w:rsidP="00010628">
      <w:pPr>
        <w:spacing w:line="276" w:lineRule="auto"/>
        <w:rPr>
          <w:rFonts w:asciiTheme="majorBidi" w:hAnsiTheme="majorBidi" w:cstheme="majorBidi"/>
          <w:szCs w:val="24"/>
        </w:rPr>
      </w:pPr>
    </w:p>
    <w:p w14:paraId="3FC1BFD4" w14:textId="77777777" w:rsidR="00010628" w:rsidRPr="00A533D3" w:rsidRDefault="00E75250" w:rsidP="009C7E6E">
      <w:pPr>
        <w:spacing w:line="276" w:lineRule="auto"/>
        <w:rPr>
          <w:rFonts w:asciiTheme="majorBidi" w:hAnsiTheme="majorBidi" w:cstheme="majorBidi"/>
          <w:b/>
          <w:i/>
          <w:szCs w:val="24"/>
        </w:rPr>
      </w:pPr>
      <w:r w:rsidRPr="00A533D3">
        <w:rPr>
          <w:rFonts w:asciiTheme="majorBidi" w:hAnsiTheme="majorBidi" w:cstheme="majorBidi"/>
          <w:b/>
          <w:i/>
          <w:szCs w:val="24"/>
        </w:rPr>
        <w:t>Ruby moves to a new school and wants to fit in.  How does Ruby adjust to her new school?</w:t>
      </w:r>
      <w:r w:rsidR="0099550D" w:rsidRPr="00A533D3">
        <w:rPr>
          <w:rFonts w:asciiTheme="majorBidi" w:hAnsiTheme="majorBidi" w:cstheme="majorBidi"/>
          <w:b/>
          <w:i/>
          <w:szCs w:val="24"/>
        </w:rPr>
        <w:t xml:space="preserve"> </w:t>
      </w:r>
      <w:r w:rsidR="00D61A8E" w:rsidRPr="00A533D3">
        <w:rPr>
          <w:rFonts w:asciiTheme="majorBidi" w:hAnsiTheme="majorBidi" w:cstheme="majorBidi"/>
          <w:b/>
          <w:i/>
          <w:szCs w:val="24"/>
        </w:rPr>
        <w:t xml:space="preserve"> Use </w:t>
      </w:r>
      <w:r w:rsidR="00E31084" w:rsidRPr="00A533D3">
        <w:rPr>
          <w:rFonts w:asciiTheme="majorBidi" w:hAnsiTheme="majorBidi" w:cstheme="majorBidi"/>
          <w:b/>
          <w:i/>
          <w:szCs w:val="24"/>
        </w:rPr>
        <w:t>details</w:t>
      </w:r>
      <w:r w:rsidR="00D61A8E" w:rsidRPr="00A533D3">
        <w:rPr>
          <w:rFonts w:asciiTheme="majorBidi" w:hAnsiTheme="majorBidi" w:cstheme="majorBidi"/>
          <w:b/>
          <w:i/>
          <w:szCs w:val="24"/>
        </w:rPr>
        <w:t xml:space="preserve"> from the text to </w:t>
      </w:r>
      <w:r w:rsidR="00E31084" w:rsidRPr="00A533D3">
        <w:rPr>
          <w:rFonts w:asciiTheme="majorBidi" w:hAnsiTheme="majorBidi" w:cstheme="majorBidi"/>
          <w:b/>
          <w:i/>
          <w:szCs w:val="24"/>
        </w:rPr>
        <w:t>support</w:t>
      </w:r>
      <w:r w:rsidR="0099550D" w:rsidRPr="00A533D3">
        <w:rPr>
          <w:rFonts w:asciiTheme="majorBidi" w:hAnsiTheme="majorBidi" w:cstheme="majorBidi"/>
          <w:b/>
          <w:i/>
          <w:szCs w:val="24"/>
        </w:rPr>
        <w:t xml:space="preserve"> your answer</w:t>
      </w:r>
      <w:r w:rsidR="00D61A8E" w:rsidRPr="00A533D3">
        <w:rPr>
          <w:rFonts w:asciiTheme="majorBidi" w:hAnsiTheme="majorBidi" w:cstheme="majorBidi"/>
          <w:b/>
          <w:i/>
          <w:szCs w:val="24"/>
        </w:rPr>
        <w:t>.</w:t>
      </w:r>
      <w:r w:rsidR="00C33266" w:rsidRPr="00A533D3">
        <w:rPr>
          <w:rFonts w:asciiTheme="majorBidi" w:hAnsiTheme="majorBidi" w:cstheme="majorBidi"/>
          <w:b/>
          <w:i/>
          <w:szCs w:val="24"/>
        </w:rPr>
        <w:t xml:space="preserve"> </w:t>
      </w:r>
    </w:p>
    <w:p w14:paraId="06E90814" w14:textId="77777777" w:rsidR="00010628" w:rsidRPr="00A533D3" w:rsidRDefault="00010628" w:rsidP="00010628">
      <w:pPr>
        <w:spacing w:line="276" w:lineRule="auto"/>
        <w:rPr>
          <w:rFonts w:asciiTheme="majorBidi" w:hAnsiTheme="majorBidi" w:cstheme="majorBidi"/>
          <w:szCs w:val="24"/>
        </w:rPr>
      </w:pPr>
    </w:p>
    <w:p w14:paraId="34E7957F" w14:textId="77777777" w:rsidR="00553210" w:rsidRDefault="00553210" w:rsidP="00553210">
      <w:pPr>
        <w:pStyle w:val="ListParagraph"/>
        <w:numPr>
          <w:ilvl w:val="0"/>
          <w:numId w:val="18"/>
        </w:numPr>
        <w:spacing w:line="276" w:lineRule="auto"/>
        <w:rPr>
          <w:szCs w:val="24"/>
        </w:rPr>
      </w:pPr>
      <w:r w:rsidRPr="00B319FE">
        <w:rPr>
          <w:szCs w:val="24"/>
        </w:rPr>
        <w:t xml:space="preserve">What will you be writing about? </w:t>
      </w:r>
      <w:r w:rsidRPr="00B319FE">
        <w:rPr>
          <w:b/>
          <w:szCs w:val="24"/>
        </w:rPr>
        <w:t>Underline</w:t>
      </w:r>
      <w:r w:rsidRPr="00B319FE">
        <w:rPr>
          <w:szCs w:val="24"/>
        </w:rPr>
        <w:t xml:space="preserve"> the Focusing Question in the assignment above.</w:t>
      </w:r>
    </w:p>
    <w:p w14:paraId="335F05C0" w14:textId="77777777" w:rsidR="00553210" w:rsidRDefault="00553210" w:rsidP="00553210">
      <w:pPr>
        <w:pStyle w:val="ListParagraph"/>
        <w:spacing w:line="276" w:lineRule="auto"/>
        <w:rPr>
          <w:szCs w:val="24"/>
        </w:rPr>
      </w:pPr>
    </w:p>
    <w:p w14:paraId="5F6C5DB5" w14:textId="77777777" w:rsidR="009014C2" w:rsidRPr="00553210" w:rsidRDefault="00553210" w:rsidP="00553210">
      <w:pPr>
        <w:pStyle w:val="ListParagraph"/>
        <w:numPr>
          <w:ilvl w:val="0"/>
          <w:numId w:val="18"/>
        </w:numPr>
        <w:spacing w:line="276" w:lineRule="auto"/>
        <w:rPr>
          <w:szCs w:val="24"/>
        </w:rPr>
      </w:pPr>
      <w:r w:rsidRPr="00553210">
        <w:rPr>
          <w:szCs w:val="24"/>
        </w:rPr>
        <w:t xml:space="preserve">Now, turn and </w:t>
      </w:r>
      <w:r w:rsidRPr="00553210">
        <w:rPr>
          <w:b/>
          <w:szCs w:val="24"/>
        </w:rPr>
        <w:t>talk</w:t>
      </w:r>
      <w:r w:rsidRPr="00553210">
        <w:rPr>
          <w:szCs w:val="24"/>
        </w:rPr>
        <w:t xml:space="preserve"> to a partner about the question:  </w:t>
      </w:r>
      <w:r w:rsidR="00E75250" w:rsidRPr="00553210">
        <w:rPr>
          <w:rFonts w:asciiTheme="majorBidi" w:hAnsiTheme="majorBidi" w:cstheme="majorBidi"/>
          <w:b/>
          <w:i/>
          <w:szCs w:val="24"/>
        </w:rPr>
        <w:t>How does Ruby adjust to her new school?</w:t>
      </w:r>
    </w:p>
    <w:p w14:paraId="5B53C31E" w14:textId="77777777" w:rsidR="00231CD0" w:rsidRPr="00A533D3" w:rsidRDefault="00231CD0" w:rsidP="00231CD0">
      <w:pPr>
        <w:spacing w:line="276" w:lineRule="auto"/>
        <w:ind w:left="360"/>
        <w:rPr>
          <w:rFonts w:asciiTheme="majorBidi" w:hAnsiTheme="majorBidi" w:cstheme="majorBidi"/>
          <w:szCs w:val="24"/>
        </w:rPr>
      </w:pPr>
    </w:p>
    <w:p w14:paraId="377131FC" w14:textId="77777777" w:rsidR="00553210" w:rsidRDefault="00553210" w:rsidP="00553210">
      <w:pPr>
        <w:pStyle w:val="ListParagraph"/>
        <w:numPr>
          <w:ilvl w:val="0"/>
          <w:numId w:val="18"/>
        </w:numPr>
        <w:spacing w:line="276" w:lineRule="auto"/>
        <w:rPr>
          <w:szCs w:val="24"/>
        </w:rPr>
      </w:pPr>
      <w:r w:rsidRPr="00B319FE">
        <w:rPr>
          <w:szCs w:val="24"/>
        </w:rPr>
        <w:t xml:space="preserve">The answer to a Focusing Question is called a Focus Statement. Your teacher uses some of the things you discussed to help you to write a focus statement for this piece. </w:t>
      </w:r>
      <w:r w:rsidRPr="00B319FE">
        <w:rPr>
          <w:b/>
          <w:szCs w:val="24"/>
        </w:rPr>
        <w:t>Copy</w:t>
      </w:r>
      <w:r w:rsidRPr="00B319FE">
        <w:rPr>
          <w:szCs w:val="24"/>
        </w:rPr>
        <w:t xml:space="preserve"> the Focus Statement onto your Writing Draft Sheet.</w:t>
      </w:r>
    </w:p>
    <w:p w14:paraId="0C977375" w14:textId="77777777" w:rsidR="00553210" w:rsidRDefault="00553210" w:rsidP="00553210">
      <w:pPr>
        <w:pStyle w:val="ListParagraph"/>
        <w:spacing w:line="276" w:lineRule="auto"/>
        <w:rPr>
          <w:szCs w:val="24"/>
        </w:rPr>
      </w:pPr>
    </w:p>
    <w:p w14:paraId="2934F9FD" w14:textId="77777777" w:rsidR="00553210" w:rsidRDefault="00553210" w:rsidP="00553210">
      <w:pPr>
        <w:pStyle w:val="ListParagraph"/>
        <w:numPr>
          <w:ilvl w:val="0"/>
          <w:numId w:val="18"/>
        </w:numPr>
        <w:spacing w:line="276" w:lineRule="auto"/>
        <w:rPr>
          <w:szCs w:val="24"/>
        </w:rPr>
      </w:pPr>
      <w:r w:rsidRPr="00B319FE">
        <w:rPr>
          <w:szCs w:val="24"/>
        </w:rPr>
        <w:t xml:space="preserve">When the class is ready, your teacher will reread the story aloud. Your job is to </w:t>
      </w:r>
      <w:r w:rsidRPr="00B319FE">
        <w:rPr>
          <w:b/>
          <w:szCs w:val="24"/>
        </w:rPr>
        <w:t>listen</w:t>
      </w:r>
      <w:r w:rsidRPr="00B319FE">
        <w:rPr>
          <w:szCs w:val="24"/>
        </w:rPr>
        <w:t xml:space="preserve"> </w:t>
      </w:r>
      <w:r w:rsidRPr="00B319FE">
        <w:rPr>
          <w:b/>
          <w:szCs w:val="24"/>
        </w:rPr>
        <w:t>carefully</w:t>
      </w:r>
      <w:r w:rsidRPr="00B319FE">
        <w:rPr>
          <w:szCs w:val="24"/>
        </w:rPr>
        <w:t xml:space="preserve"> for information that will help you to complete the graphic organizer. During the read aloud, every time you hear some evidence from the text that you think belongs on the chart, </w:t>
      </w:r>
      <w:r w:rsidRPr="00B319FE">
        <w:rPr>
          <w:b/>
          <w:szCs w:val="24"/>
        </w:rPr>
        <w:t>raise your hand</w:t>
      </w:r>
      <w:r w:rsidRPr="00B319FE">
        <w:rPr>
          <w:szCs w:val="24"/>
        </w:rPr>
        <w:t xml:space="preserve">. The class will stop to discuss what you have noticed and decide whether to add that evidence to the chart. </w:t>
      </w:r>
    </w:p>
    <w:p w14:paraId="7067385F" w14:textId="77777777" w:rsidR="00553210" w:rsidRDefault="00553210" w:rsidP="00553210">
      <w:pPr>
        <w:pStyle w:val="ListParagraph"/>
        <w:spacing w:line="276" w:lineRule="auto"/>
        <w:rPr>
          <w:szCs w:val="24"/>
        </w:rPr>
      </w:pPr>
    </w:p>
    <w:p w14:paraId="42EA9012" w14:textId="77777777" w:rsidR="00553210" w:rsidRPr="00B319FE" w:rsidRDefault="00553210" w:rsidP="00553210">
      <w:pPr>
        <w:pStyle w:val="ListParagraph"/>
        <w:numPr>
          <w:ilvl w:val="0"/>
          <w:numId w:val="18"/>
        </w:numPr>
        <w:spacing w:line="276" w:lineRule="auto"/>
        <w:rPr>
          <w:szCs w:val="24"/>
        </w:rPr>
      </w:pPr>
      <w:r w:rsidRPr="00B319FE">
        <w:rPr>
          <w:szCs w:val="24"/>
        </w:rPr>
        <w:t xml:space="preserve">When all the notes have been taken, it's time for a challenge! Can you </w:t>
      </w:r>
      <w:r w:rsidRPr="00B319FE">
        <w:rPr>
          <w:b/>
          <w:szCs w:val="24"/>
        </w:rPr>
        <w:t>show</w:t>
      </w:r>
      <w:r w:rsidRPr="00B319FE">
        <w:rPr>
          <w:szCs w:val="24"/>
        </w:rPr>
        <w:t xml:space="preserve"> that you understand the evidence </w:t>
      </w:r>
      <w:r w:rsidRPr="00B319FE">
        <w:rPr>
          <w:szCs w:val="24"/>
          <w:u w:val="single"/>
        </w:rPr>
        <w:t>without</w:t>
      </w:r>
      <w:r w:rsidRPr="00B319FE">
        <w:rPr>
          <w:szCs w:val="24"/>
        </w:rPr>
        <w:t xml:space="preserve"> using any words? This is called pantomime. As your teacher reads each piece of evidence on the chart, </w:t>
      </w:r>
      <w:r w:rsidRPr="00B319FE">
        <w:rPr>
          <w:b/>
          <w:szCs w:val="24"/>
        </w:rPr>
        <w:t>act it out,</w:t>
      </w:r>
      <w:r w:rsidRPr="00B319FE">
        <w:rPr>
          <w:szCs w:val="24"/>
        </w:rPr>
        <w:t xml:space="preserve"> in place, without any sound at all! Use your actions and expressions to show us what the words are saying. </w:t>
      </w:r>
    </w:p>
    <w:p w14:paraId="3BA5CA3F" w14:textId="77777777" w:rsidR="00C2039A" w:rsidRPr="00A533D3" w:rsidRDefault="00C2039A">
      <w:pPr>
        <w:rPr>
          <w:rFonts w:asciiTheme="majorBidi" w:hAnsiTheme="majorBidi" w:cstheme="majorBidi"/>
          <w:szCs w:val="24"/>
        </w:rPr>
      </w:pPr>
    </w:p>
    <w:p w14:paraId="624CA635" w14:textId="77777777" w:rsidR="000161C2" w:rsidRPr="00A533D3" w:rsidRDefault="000161C2">
      <w:pPr>
        <w:rPr>
          <w:rFonts w:asciiTheme="majorBidi" w:hAnsiTheme="majorBidi" w:cstheme="majorBidi"/>
          <w:b/>
          <w:szCs w:val="24"/>
        </w:rPr>
      </w:pPr>
      <w:r w:rsidRPr="00A533D3">
        <w:rPr>
          <w:rFonts w:asciiTheme="majorBidi" w:hAnsiTheme="majorBidi" w:cstheme="majorBidi"/>
          <w:b/>
          <w:szCs w:val="24"/>
        </w:rPr>
        <w:br w:type="page"/>
      </w:r>
    </w:p>
    <w:p w14:paraId="3191187F" w14:textId="77777777" w:rsidR="00BC40B6" w:rsidRPr="00A533D3" w:rsidRDefault="00BC40B6" w:rsidP="00BC40B6">
      <w:pPr>
        <w:spacing w:line="276" w:lineRule="auto"/>
        <w:jc w:val="center"/>
        <w:rPr>
          <w:rFonts w:ascii="Arial Black" w:hAnsi="Arial Black" w:cstheme="minorBidi"/>
          <w:b/>
          <w:sz w:val="28"/>
          <w:szCs w:val="28"/>
        </w:rPr>
      </w:pPr>
      <w:r w:rsidRPr="00A533D3">
        <w:rPr>
          <w:rFonts w:ascii="Arial Black" w:hAnsi="Arial Black" w:cstheme="minorBidi"/>
          <w:b/>
          <w:sz w:val="28"/>
          <w:szCs w:val="28"/>
        </w:rPr>
        <w:lastRenderedPageBreak/>
        <w:t>Think and Write!</w:t>
      </w:r>
    </w:p>
    <w:p w14:paraId="2665806D" w14:textId="77777777" w:rsidR="00C2039A" w:rsidRDefault="00C2039A" w:rsidP="00160C9F">
      <w:pPr>
        <w:spacing w:line="276" w:lineRule="auto"/>
        <w:jc w:val="center"/>
        <w:rPr>
          <w:rFonts w:asciiTheme="majorBidi" w:hAnsiTheme="majorBidi" w:cstheme="majorBidi"/>
          <w:sz w:val="20"/>
        </w:rPr>
      </w:pPr>
      <w:r w:rsidRPr="00A533D3">
        <w:rPr>
          <w:rFonts w:asciiTheme="majorBidi" w:hAnsiTheme="majorBidi" w:cstheme="majorBidi"/>
          <w:sz w:val="20"/>
        </w:rPr>
        <w:t>Day 2</w:t>
      </w:r>
    </w:p>
    <w:p w14:paraId="1EFCA998" w14:textId="77777777" w:rsidR="00A533D3" w:rsidRPr="00A533D3" w:rsidRDefault="00A533D3" w:rsidP="00160C9F">
      <w:pPr>
        <w:spacing w:line="276" w:lineRule="auto"/>
        <w:jc w:val="center"/>
        <w:rPr>
          <w:rFonts w:asciiTheme="majorBidi" w:hAnsiTheme="majorBidi" w:cstheme="majorBidi"/>
          <w:sz w:val="20"/>
        </w:rPr>
      </w:pPr>
    </w:p>
    <w:p w14:paraId="5E02F772" w14:textId="77777777" w:rsidR="00553210" w:rsidRPr="00A533D3" w:rsidRDefault="00553210" w:rsidP="00553210">
      <w:pPr>
        <w:spacing w:line="276" w:lineRule="auto"/>
        <w:rPr>
          <w:rFonts w:asciiTheme="majorBidi" w:hAnsiTheme="majorBidi" w:cstheme="majorBidi"/>
          <w:szCs w:val="24"/>
        </w:rPr>
      </w:pPr>
      <w:r w:rsidRPr="00A533D3">
        <w:rPr>
          <w:rFonts w:asciiTheme="majorBidi" w:hAnsiTheme="majorBidi" w:cstheme="majorBidi"/>
          <w:szCs w:val="24"/>
        </w:rPr>
        <w:t>Name</w:t>
      </w:r>
      <w:r>
        <w:rPr>
          <w:rFonts w:asciiTheme="majorBidi" w:hAnsiTheme="majorBidi" w:cstheme="majorBidi"/>
          <w:szCs w:val="24"/>
        </w:rPr>
        <w:t>:</w:t>
      </w:r>
      <w:r w:rsidRPr="00A533D3">
        <w:rPr>
          <w:rFonts w:asciiTheme="majorBidi" w:hAnsiTheme="majorBidi" w:cstheme="majorBidi"/>
          <w:szCs w:val="24"/>
        </w:rPr>
        <w:t xml:space="preserve">                                                                                 </w:t>
      </w:r>
      <w:r w:rsidRPr="00A533D3">
        <w:rPr>
          <w:rFonts w:asciiTheme="majorBidi" w:hAnsiTheme="majorBidi" w:cstheme="majorBidi"/>
          <w:szCs w:val="24"/>
        </w:rPr>
        <w:tab/>
      </w:r>
      <w:r w:rsidRPr="00A533D3">
        <w:rPr>
          <w:rFonts w:asciiTheme="majorBidi" w:hAnsiTheme="majorBidi" w:cstheme="majorBidi"/>
          <w:szCs w:val="24"/>
        </w:rPr>
        <w:tab/>
      </w:r>
      <w:r>
        <w:rPr>
          <w:rFonts w:asciiTheme="majorBidi" w:hAnsiTheme="majorBidi" w:cstheme="majorBidi"/>
          <w:szCs w:val="24"/>
        </w:rPr>
        <w:tab/>
      </w:r>
      <w:r w:rsidRPr="00A533D3">
        <w:rPr>
          <w:rFonts w:asciiTheme="majorBidi" w:hAnsiTheme="majorBidi" w:cstheme="majorBidi"/>
          <w:szCs w:val="24"/>
        </w:rPr>
        <w:t>Date</w:t>
      </w:r>
      <w:r>
        <w:rPr>
          <w:rFonts w:asciiTheme="majorBidi" w:hAnsiTheme="majorBidi" w:cstheme="majorBidi"/>
          <w:szCs w:val="24"/>
        </w:rPr>
        <w:t>:</w:t>
      </w:r>
    </w:p>
    <w:p w14:paraId="32DBB857" w14:textId="77777777" w:rsidR="00553210" w:rsidRPr="00A533D3" w:rsidRDefault="00553210" w:rsidP="00553210">
      <w:pPr>
        <w:spacing w:line="276" w:lineRule="auto"/>
        <w:rPr>
          <w:rFonts w:asciiTheme="majorBidi" w:hAnsiTheme="majorBidi" w:cstheme="majorBidi"/>
          <w:szCs w:val="24"/>
        </w:rPr>
      </w:pPr>
      <w:r w:rsidRPr="00A533D3">
        <w:rPr>
          <w:rFonts w:asciiTheme="majorBidi" w:hAnsiTheme="majorBidi" w:cstheme="majorBidi"/>
          <w:szCs w:val="24"/>
        </w:rPr>
        <w:t>Title</w:t>
      </w:r>
      <w:r>
        <w:rPr>
          <w:rFonts w:asciiTheme="majorBidi" w:hAnsiTheme="majorBidi" w:cstheme="majorBidi"/>
          <w:szCs w:val="24"/>
        </w:rPr>
        <w:t xml:space="preserve"> of story</w:t>
      </w:r>
      <w:r w:rsidRPr="00A533D3">
        <w:rPr>
          <w:rFonts w:asciiTheme="majorBidi" w:hAnsiTheme="majorBidi" w:cstheme="majorBidi"/>
          <w:szCs w:val="24"/>
        </w:rPr>
        <w:t>:</w:t>
      </w:r>
      <w:r w:rsidRPr="00A533D3">
        <w:rPr>
          <w:rFonts w:asciiTheme="majorBidi" w:hAnsiTheme="majorBidi" w:cstheme="majorBidi"/>
          <w:i/>
          <w:szCs w:val="24"/>
        </w:rPr>
        <w:t xml:space="preserve"> </w:t>
      </w:r>
      <w:r w:rsidRPr="00A533D3">
        <w:rPr>
          <w:rFonts w:asciiTheme="majorBidi" w:hAnsiTheme="majorBidi" w:cstheme="majorBidi"/>
          <w:b/>
          <w:bCs/>
          <w:i/>
          <w:szCs w:val="24"/>
        </w:rPr>
        <w:t>“</w:t>
      </w:r>
      <w:r w:rsidRPr="00A533D3">
        <w:rPr>
          <w:rFonts w:asciiTheme="majorBidi" w:hAnsiTheme="majorBidi" w:cstheme="majorBidi"/>
          <w:b/>
          <w:bCs/>
          <w:szCs w:val="24"/>
        </w:rPr>
        <w:t>Ruby the Copycat”</w:t>
      </w:r>
    </w:p>
    <w:p w14:paraId="323BB8F9" w14:textId="77777777" w:rsidR="00F34608" w:rsidRPr="00A533D3" w:rsidRDefault="00F34608" w:rsidP="0051359B">
      <w:pPr>
        <w:spacing w:line="276" w:lineRule="auto"/>
        <w:rPr>
          <w:rFonts w:asciiTheme="majorBidi" w:hAnsiTheme="majorBidi" w:cstheme="majorBidi"/>
          <w:szCs w:val="24"/>
        </w:rPr>
      </w:pPr>
    </w:p>
    <w:p w14:paraId="3833FA5B" w14:textId="77777777" w:rsidR="00B642A5" w:rsidRPr="00A533D3" w:rsidRDefault="00E75250" w:rsidP="00FE53BB">
      <w:pPr>
        <w:spacing w:line="276" w:lineRule="auto"/>
        <w:jc w:val="center"/>
        <w:rPr>
          <w:rFonts w:asciiTheme="majorBidi" w:hAnsiTheme="majorBidi" w:cstheme="majorBidi"/>
          <w:b/>
          <w:i/>
          <w:szCs w:val="24"/>
        </w:rPr>
      </w:pPr>
      <w:r w:rsidRPr="00A533D3">
        <w:rPr>
          <w:rFonts w:asciiTheme="majorBidi" w:hAnsiTheme="majorBidi" w:cstheme="majorBidi"/>
          <w:b/>
          <w:i/>
          <w:szCs w:val="24"/>
        </w:rPr>
        <w:t>How does Ruby adjust to her new school?</w:t>
      </w:r>
    </w:p>
    <w:p w14:paraId="3D183CFE" w14:textId="77777777" w:rsidR="00415A45" w:rsidRPr="00A533D3" w:rsidRDefault="00415A45" w:rsidP="00FE53BB">
      <w:pPr>
        <w:spacing w:line="276" w:lineRule="auto"/>
        <w:jc w:val="center"/>
        <w:rPr>
          <w:rFonts w:asciiTheme="majorBidi" w:hAnsiTheme="majorBidi" w:cstheme="majorBidi"/>
          <w:b/>
          <w:i/>
          <w:color w:val="0070C0"/>
          <w:szCs w:val="24"/>
        </w:rPr>
      </w:pPr>
    </w:p>
    <w:p w14:paraId="65E89E22" w14:textId="77777777" w:rsidR="00553210" w:rsidRDefault="00553210" w:rsidP="00553210">
      <w:pPr>
        <w:pStyle w:val="ListParagraph"/>
        <w:numPr>
          <w:ilvl w:val="0"/>
          <w:numId w:val="19"/>
        </w:numPr>
        <w:spacing w:line="276" w:lineRule="auto"/>
        <w:rPr>
          <w:szCs w:val="24"/>
        </w:rPr>
      </w:pPr>
      <w:r w:rsidRPr="004C311D">
        <w:rPr>
          <w:szCs w:val="24"/>
        </w:rPr>
        <w:t xml:space="preserve">Let's start by remembering what you are going to write about. Look at your Writing Draft Sheet from yesterday. When your teacher asks the Focusing Question for this piece, </w:t>
      </w:r>
      <w:r w:rsidRPr="004C311D">
        <w:rPr>
          <w:b/>
          <w:szCs w:val="24"/>
        </w:rPr>
        <w:t>read the Focus Statement</w:t>
      </w:r>
      <w:r w:rsidRPr="004C311D">
        <w:rPr>
          <w:szCs w:val="24"/>
        </w:rPr>
        <w:t xml:space="preserve"> you have written. Do this a couple of times. </w:t>
      </w:r>
    </w:p>
    <w:p w14:paraId="28077198" w14:textId="77777777" w:rsidR="00553210" w:rsidRDefault="00553210" w:rsidP="00553210">
      <w:pPr>
        <w:pStyle w:val="ListParagraph"/>
        <w:spacing w:line="276" w:lineRule="auto"/>
        <w:rPr>
          <w:szCs w:val="24"/>
        </w:rPr>
      </w:pPr>
    </w:p>
    <w:p w14:paraId="409D95A2" w14:textId="77777777" w:rsidR="00553210" w:rsidRDefault="00553210" w:rsidP="00553210">
      <w:pPr>
        <w:pStyle w:val="ListParagraph"/>
        <w:numPr>
          <w:ilvl w:val="0"/>
          <w:numId w:val="19"/>
        </w:numPr>
        <w:spacing w:line="276" w:lineRule="auto"/>
        <w:rPr>
          <w:szCs w:val="24"/>
        </w:rPr>
      </w:pPr>
      <w:r w:rsidRPr="004C311D">
        <w:rPr>
          <w:szCs w:val="24"/>
        </w:rPr>
        <w:t xml:space="preserve">Make your own Evidence Chart (use the chart on the next page). Choose a piece of evidence from the class chart. </w:t>
      </w:r>
      <w:r w:rsidRPr="004C311D">
        <w:rPr>
          <w:b/>
          <w:szCs w:val="24"/>
        </w:rPr>
        <w:t xml:space="preserve">Copy the words </w:t>
      </w:r>
      <w:r w:rsidRPr="004C311D">
        <w:rPr>
          <w:szCs w:val="24"/>
        </w:rPr>
        <w:t xml:space="preserve">onto your own Evidence Chart.  Do this for two more pieces of evidence. </w:t>
      </w:r>
    </w:p>
    <w:p w14:paraId="78823147" w14:textId="77777777" w:rsidR="00553210" w:rsidRDefault="00553210" w:rsidP="00553210">
      <w:pPr>
        <w:pStyle w:val="ListParagraph"/>
        <w:spacing w:line="276" w:lineRule="auto"/>
        <w:rPr>
          <w:szCs w:val="24"/>
        </w:rPr>
      </w:pPr>
    </w:p>
    <w:p w14:paraId="35A9714C" w14:textId="77777777" w:rsidR="00553210" w:rsidRDefault="00553210" w:rsidP="00553210">
      <w:pPr>
        <w:pStyle w:val="ListParagraph"/>
        <w:numPr>
          <w:ilvl w:val="0"/>
          <w:numId w:val="19"/>
        </w:numPr>
        <w:spacing w:line="276" w:lineRule="auto"/>
        <w:rPr>
          <w:szCs w:val="24"/>
        </w:rPr>
      </w:pPr>
      <w:r w:rsidRPr="004C311D">
        <w:rPr>
          <w:b/>
          <w:szCs w:val="24"/>
        </w:rPr>
        <w:t>Listen</w:t>
      </w:r>
      <w:r w:rsidRPr="004C311D">
        <w:rPr>
          <w:szCs w:val="24"/>
        </w:rPr>
        <w:t xml:space="preserve"> carefully as your teacher gives an example of how to write about the first piece of evidence. Where are these sentences coming from? </w:t>
      </w:r>
      <w:r w:rsidRPr="004C311D">
        <w:rPr>
          <w:b/>
          <w:szCs w:val="24"/>
        </w:rPr>
        <w:t>Copy</w:t>
      </w:r>
      <w:r w:rsidRPr="004C311D">
        <w:rPr>
          <w:szCs w:val="24"/>
        </w:rPr>
        <w:t xml:space="preserve"> your teacher's example on your Writing Draft sheet.</w:t>
      </w:r>
    </w:p>
    <w:p w14:paraId="406C37DE" w14:textId="77777777" w:rsidR="00553210" w:rsidRDefault="00553210" w:rsidP="00553210">
      <w:pPr>
        <w:pStyle w:val="ListParagraph"/>
        <w:spacing w:line="276" w:lineRule="auto"/>
        <w:rPr>
          <w:szCs w:val="24"/>
        </w:rPr>
      </w:pPr>
    </w:p>
    <w:p w14:paraId="12A80F86" w14:textId="77777777" w:rsidR="00553210" w:rsidRDefault="00553210" w:rsidP="00553210">
      <w:pPr>
        <w:pStyle w:val="ListParagraph"/>
        <w:numPr>
          <w:ilvl w:val="0"/>
          <w:numId w:val="19"/>
        </w:numPr>
        <w:spacing w:line="276" w:lineRule="auto"/>
        <w:rPr>
          <w:szCs w:val="24"/>
        </w:rPr>
      </w:pPr>
      <w:r w:rsidRPr="004C311D">
        <w:rPr>
          <w:szCs w:val="24"/>
        </w:rPr>
        <w:t xml:space="preserve">Now comes the fun part! Talk the piece! </w:t>
      </w:r>
      <w:r w:rsidRPr="004C311D">
        <w:rPr>
          <w:b/>
          <w:szCs w:val="24"/>
        </w:rPr>
        <w:t>Use</w:t>
      </w:r>
      <w:r w:rsidRPr="004C311D">
        <w:rPr>
          <w:szCs w:val="24"/>
        </w:rPr>
        <w:t xml:space="preserve"> your own Evidence Chart. </w:t>
      </w:r>
      <w:r w:rsidRPr="004C311D">
        <w:rPr>
          <w:b/>
          <w:szCs w:val="24"/>
        </w:rPr>
        <w:t>Point</w:t>
      </w:r>
      <w:r w:rsidRPr="004C311D">
        <w:rPr>
          <w:szCs w:val="24"/>
        </w:rPr>
        <w:t xml:space="preserve"> to each row of the chart and </w:t>
      </w:r>
      <w:r w:rsidRPr="004C311D">
        <w:rPr>
          <w:b/>
          <w:szCs w:val="24"/>
        </w:rPr>
        <w:t xml:space="preserve">tell </w:t>
      </w:r>
      <w:r w:rsidRPr="004C311D">
        <w:rPr>
          <w:szCs w:val="24"/>
        </w:rPr>
        <w:t xml:space="preserve">a partner what you will write. </w:t>
      </w:r>
      <w:r w:rsidRPr="004C311D">
        <w:rPr>
          <w:b/>
          <w:szCs w:val="24"/>
        </w:rPr>
        <w:t>Say</w:t>
      </w:r>
      <w:r w:rsidRPr="004C311D">
        <w:rPr>
          <w:szCs w:val="24"/>
        </w:rPr>
        <w:t xml:space="preserve"> the se</w:t>
      </w:r>
      <w:r>
        <w:rPr>
          <w:szCs w:val="24"/>
        </w:rPr>
        <w:t xml:space="preserve">ntences out loud as if you were writing them. </w:t>
      </w:r>
      <w:r w:rsidRPr="004C311D">
        <w:rPr>
          <w:szCs w:val="24"/>
        </w:rPr>
        <w:t>Then</w:t>
      </w:r>
      <w:r>
        <w:rPr>
          <w:szCs w:val="24"/>
        </w:rPr>
        <w:t>,</w:t>
      </w:r>
      <w:r w:rsidRPr="004C311D">
        <w:rPr>
          <w:szCs w:val="24"/>
        </w:rPr>
        <w:t xml:space="preserve"> listen as your partner tells you what he/she will write.</w:t>
      </w:r>
    </w:p>
    <w:p w14:paraId="54685348" w14:textId="77777777" w:rsidR="00553210" w:rsidRDefault="00553210" w:rsidP="00553210">
      <w:pPr>
        <w:pStyle w:val="ListParagraph"/>
        <w:spacing w:line="276" w:lineRule="auto"/>
        <w:rPr>
          <w:szCs w:val="24"/>
        </w:rPr>
      </w:pPr>
    </w:p>
    <w:p w14:paraId="414FD58F" w14:textId="77777777" w:rsidR="00553210" w:rsidRDefault="00553210" w:rsidP="00553210">
      <w:pPr>
        <w:pStyle w:val="ListParagraph"/>
        <w:numPr>
          <w:ilvl w:val="0"/>
          <w:numId w:val="19"/>
        </w:numPr>
        <w:spacing w:line="276" w:lineRule="auto"/>
        <w:rPr>
          <w:szCs w:val="24"/>
        </w:rPr>
      </w:pPr>
      <w:r w:rsidRPr="004C311D">
        <w:rPr>
          <w:szCs w:val="24"/>
        </w:rPr>
        <w:t>Write about two more pieces of evidence. Use your Evidence Chart.</w:t>
      </w:r>
    </w:p>
    <w:p w14:paraId="2EC0B813" w14:textId="77777777" w:rsidR="00553210" w:rsidRDefault="00553210" w:rsidP="00553210">
      <w:pPr>
        <w:pStyle w:val="ListParagraph"/>
        <w:spacing w:line="276" w:lineRule="auto"/>
        <w:rPr>
          <w:szCs w:val="24"/>
        </w:rPr>
      </w:pPr>
    </w:p>
    <w:p w14:paraId="326284AC" w14:textId="77777777" w:rsidR="00553210" w:rsidRDefault="00553210" w:rsidP="00C2039A">
      <w:pPr>
        <w:pStyle w:val="ListParagraph"/>
        <w:numPr>
          <w:ilvl w:val="0"/>
          <w:numId w:val="19"/>
        </w:numPr>
        <w:spacing w:line="276" w:lineRule="auto"/>
        <w:rPr>
          <w:szCs w:val="24"/>
        </w:rPr>
      </w:pPr>
      <w:r w:rsidRPr="004C311D">
        <w:rPr>
          <w:szCs w:val="24"/>
        </w:rPr>
        <w:t xml:space="preserve">A Concluding Statement restates the focus of the piece. Look at your Focus Statement. How could you </w:t>
      </w:r>
      <w:r w:rsidRPr="004C311D">
        <w:rPr>
          <w:b/>
          <w:szCs w:val="24"/>
        </w:rPr>
        <w:t xml:space="preserve">restate </w:t>
      </w:r>
      <w:r w:rsidRPr="004C311D">
        <w:rPr>
          <w:szCs w:val="24"/>
        </w:rPr>
        <w:t xml:space="preserve">it? Use the same idea, but different words. </w:t>
      </w:r>
      <w:r w:rsidRPr="004C311D">
        <w:rPr>
          <w:b/>
          <w:szCs w:val="24"/>
        </w:rPr>
        <w:t>Write</w:t>
      </w:r>
      <w:r w:rsidRPr="004C311D">
        <w:rPr>
          <w:szCs w:val="24"/>
        </w:rPr>
        <w:t xml:space="preserve"> your Concluding Statement at the end of your piece. </w:t>
      </w:r>
    </w:p>
    <w:p w14:paraId="0888972D" w14:textId="77777777" w:rsidR="00553210" w:rsidRDefault="00553210" w:rsidP="00553210">
      <w:pPr>
        <w:pStyle w:val="ListParagraph"/>
        <w:spacing w:line="276" w:lineRule="auto"/>
        <w:rPr>
          <w:szCs w:val="24"/>
        </w:rPr>
      </w:pPr>
    </w:p>
    <w:p w14:paraId="7B1C40E8" w14:textId="77777777" w:rsidR="00553210" w:rsidRPr="00553210" w:rsidRDefault="008E5625" w:rsidP="00C2039A">
      <w:pPr>
        <w:pStyle w:val="ListParagraph"/>
        <w:numPr>
          <w:ilvl w:val="0"/>
          <w:numId w:val="19"/>
        </w:numPr>
        <w:spacing w:line="276" w:lineRule="auto"/>
        <w:rPr>
          <w:szCs w:val="24"/>
        </w:rPr>
      </w:pPr>
      <w:r w:rsidRPr="00553210">
        <w:rPr>
          <w:rFonts w:asciiTheme="majorBidi" w:hAnsiTheme="majorBidi" w:cstheme="majorBidi"/>
          <w:szCs w:val="24"/>
        </w:rPr>
        <w:t xml:space="preserve">Now, </w:t>
      </w:r>
      <w:r w:rsidRPr="00553210">
        <w:rPr>
          <w:rFonts w:asciiTheme="majorBidi" w:hAnsiTheme="majorBidi" w:cstheme="majorBidi"/>
          <w:b/>
          <w:szCs w:val="24"/>
        </w:rPr>
        <w:t>think</w:t>
      </w:r>
      <w:r w:rsidRPr="00553210">
        <w:rPr>
          <w:rFonts w:asciiTheme="majorBidi" w:hAnsiTheme="majorBidi" w:cstheme="majorBidi"/>
          <w:szCs w:val="24"/>
        </w:rPr>
        <w:t xml:space="preserve"> about this question: “ At the end of the story, why is Ruby finally able to fit in?”  Your teacher will lead a </w:t>
      </w:r>
      <w:r w:rsidRPr="00553210">
        <w:rPr>
          <w:rFonts w:asciiTheme="majorBidi" w:hAnsiTheme="majorBidi" w:cstheme="majorBidi"/>
          <w:b/>
          <w:szCs w:val="24"/>
        </w:rPr>
        <w:t xml:space="preserve">discussion </w:t>
      </w:r>
      <w:r w:rsidRPr="00553210">
        <w:rPr>
          <w:rFonts w:asciiTheme="majorBidi" w:hAnsiTheme="majorBidi" w:cstheme="majorBidi"/>
          <w:szCs w:val="24"/>
        </w:rPr>
        <w:t xml:space="preserve">to help you improve and expand your conclusion. </w:t>
      </w:r>
    </w:p>
    <w:p w14:paraId="05F300E4" w14:textId="77777777" w:rsidR="00553210" w:rsidRPr="00553210" w:rsidRDefault="00553210" w:rsidP="00553210">
      <w:pPr>
        <w:pStyle w:val="ListParagraph"/>
        <w:spacing w:line="276" w:lineRule="auto"/>
        <w:rPr>
          <w:szCs w:val="24"/>
        </w:rPr>
      </w:pPr>
    </w:p>
    <w:p w14:paraId="5675E100" w14:textId="77777777" w:rsidR="00C2039A" w:rsidRPr="00553210" w:rsidRDefault="00C2039A" w:rsidP="00C2039A">
      <w:pPr>
        <w:pStyle w:val="ListParagraph"/>
        <w:numPr>
          <w:ilvl w:val="0"/>
          <w:numId w:val="19"/>
        </w:numPr>
        <w:spacing w:line="276" w:lineRule="auto"/>
        <w:rPr>
          <w:szCs w:val="24"/>
        </w:rPr>
      </w:pPr>
      <w:r w:rsidRPr="00553210">
        <w:rPr>
          <w:rFonts w:asciiTheme="majorBidi" w:hAnsiTheme="majorBidi" w:cstheme="majorBidi"/>
          <w:szCs w:val="24"/>
        </w:rPr>
        <w:t xml:space="preserve">With a pencil in your hand, </w:t>
      </w:r>
      <w:r w:rsidRPr="00553210">
        <w:rPr>
          <w:rFonts w:asciiTheme="majorBidi" w:hAnsiTheme="majorBidi" w:cstheme="majorBidi"/>
          <w:b/>
          <w:szCs w:val="24"/>
        </w:rPr>
        <w:t xml:space="preserve">read </w:t>
      </w:r>
      <w:r w:rsidRPr="00553210">
        <w:rPr>
          <w:rFonts w:asciiTheme="majorBidi" w:hAnsiTheme="majorBidi" w:cstheme="majorBidi"/>
          <w:szCs w:val="24"/>
        </w:rPr>
        <w:t xml:space="preserve">your </w:t>
      </w:r>
      <w:r w:rsidR="00CF7868" w:rsidRPr="00553210">
        <w:rPr>
          <w:rFonts w:asciiTheme="majorBidi" w:hAnsiTheme="majorBidi" w:cstheme="majorBidi"/>
          <w:szCs w:val="24"/>
        </w:rPr>
        <w:t xml:space="preserve">whole </w:t>
      </w:r>
      <w:r w:rsidRPr="00553210">
        <w:rPr>
          <w:rFonts w:asciiTheme="majorBidi" w:hAnsiTheme="majorBidi" w:cstheme="majorBidi"/>
          <w:szCs w:val="24"/>
        </w:rPr>
        <w:t xml:space="preserve">piece aloud to a partner. </w:t>
      </w:r>
      <w:r w:rsidRPr="00553210">
        <w:rPr>
          <w:rFonts w:asciiTheme="majorBidi" w:hAnsiTheme="majorBidi" w:cstheme="majorBidi"/>
          <w:b/>
          <w:szCs w:val="24"/>
        </w:rPr>
        <w:t>Revise and edit</w:t>
      </w:r>
      <w:r w:rsidRPr="00553210">
        <w:rPr>
          <w:rFonts w:asciiTheme="majorBidi" w:hAnsiTheme="majorBidi" w:cstheme="majorBidi"/>
          <w:szCs w:val="24"/>
        </w:rPr>
        <w:t xml:space="preserve"> as you read.</w:t>
      </w:r>
    </w:p>
    <w:p w14:paraId="0345A35B" w14:textId="77777777" w:rsidR="00553210" w:rsidRPr="00A533D3" w:rsidRDefault="00A533D3" w:rsidP="00553210">
      <w:pPr>
        <w:spacing w:line="276" w:lineRule="auto"/>
        <w:rPr>
          <w:rFonts w:asciiTheme="majorBidi" w:hAnsiTheme="majorBidi" w:cstheme="majorBidi"/>
          <w:szCs w:val="24"/>
        </w:rPr>
      </w:pPr>
      <w:r>
        <w:rPr>
          <w:rFonts w:asciiTheme="majorBidi" w:hAnsiTheme="majorBidi" w:cstheme="majorBidi"/>
          <w:szCs w:val="24"/>
        </w:rPr>
        <w:br w:type="page"/>
      </w:r>
      <w:r w:rsidR="00553210" w:rsidRPr="00A533D3">
        <w:rPr>
          <w:rFonts w:asciiTheme="majorBidi" w:hAnsiTheme="majorBidi" w:cstheme="majorBidi"/>
          <w:szCs w:val="24"/>
        </w:rPr>
        <w:lastRenderedPageBreak/>
        <w:t>Name</w:t>
      </w:r>
      <w:r w:rsidR="00553210">
        <w:rPr>
          <w:rFonts w:asciiTheme="majorBidi" w:hAnsiTheme="majorBidi" w:cstheme="majorBidi"/>
          <w:szCs w:val="24"/>
        </w:rPr>
        <w:t>:</w:t>
      </w:r>
      <w:r w:rsidR="00553210" w:rsidRPr="00A533D3">
        <w:rPr>
          <w:rFonts w:asciiTheme="majorBidi" w:hAnsiTheme="majorBidi" w:cstheme="majorBidi"/>
          <w:szCs w:val="24"/>
        </w:rPr>
        <w:t xml:space="preserve">                                                                                 </w:t>
      </w:r>
      <w:r w:rsidR="00553210" w:rsidRPr="00A533D3">
        <w:rPr>
          <w:rFonts w:asciiTheme="majorBidi" w:hAnsiTheme="majorBidi" w:cstheme="majorBidi"/>
          <w:szCs w:val="24"/>
        </w:rPr>
        <w:tab/>
      </w:r>
      <w:r w:rsidR="00553210" w:rsidRPr="00A533D3">
        <w:rPr>
          <w:rFonts w:asciiTheme="majorBidi" w:hAnsiTheme="majorBidi" w:cstheme="majorBidi"/>
          <w:szCs w:val="24"/>
        </w:rPr>
        <w:tab/>
      </w:r>
      <w:r w:rsidR="00553210">
        <w:rPr>
          <w:rFonts w:asciiTheme="majorBidi" w:hAnsiTheme="majorBidi" w:cstheme="majorBidi"/>
          <w:szCs w:val="24"/>
        </w:rPr>
        <w:tab/>
      </w:r>
      <w:r w:rsidR="00553210" w:rsidRPr="00A533D3">
        <w:rPr>
          <w:rFonts w:asciiTheme="majorBidi" w:hAnsiTheme="majorBidi" w:cstheme="majorBidi"/>
          <w:szCs w:val="24"/>
        </w:rPr>
        <w:t>Date</w:t>
      </w:r>
      <w:r w:rsidR="00553210">
        <w:rPr>
          <w:rFonts w:asciiTheme="majorBidi" w:hAnsiTheme="majorBidi" w:cstheme="majorBidi"/>
          <w:szCs w:val="24"/>
        </w:rPr>
        <w:t>:</w:t>
      </w:r>
    </w:p>
    <w:p w14:paraId="2198922F" w14:textId="77777777" w:rsidR="00553210" w:rsidRPr="00A533D3" w:rsidRDefault="00553210" w:rsidP="00553210">
      <w:pPr>
        <w:spacing w:line="276" w:lineRule="auto"/>
        <w:rPr>
          <w:rFonts w:asciiTheme="majorBidi" w:hAnsiTheme="majorBidi" w:cstheme="majorBidi"/>
          <w:szCs w:val="24"/>
        </w:rPr>
      </w:pPr>
      <w:r w:rsidRPr="00A533D3">
        <w:rPr>
          <w:rFonts w:asciiTheme="majorBidi" w:hAnsiTheme="majorBidi" w:cstheme="majorBidi"/>
          <w:szCs w:val="24"/>
        </w:rPr>
        <w:t>Title</w:t>
      </w:r>
      <w:r>
        <w:rPr>
          <w:rFonts w:asciiTheme="majorBidi" w:hAnsiTheme="majorBidi" w:cstheme="majorBidi"/>
          <w:szCs w:val="24"/>
        </w:rPr>
        <w:t xml:space="preserve"> of story</w:t>
      </w:r>
      <w:r w:rsidRPr="00A533D3">
        <w:rPr>
          <w:rFonts w:asciiTheme="majorBidi" w:hAnsiTheme="majorBidi" w:cstheme="majorBidi"/>
          <w:szCs w:val="24"/>
        </w:rPr>
        <w:t>:</w:t>
      </w:r>
      <w:r w:rsidRPr="00A533D3">
        <w:rPr>
          <w:rFonts w:asciiTheme="majorBidi" w:hAnsiTheme="majorBidi" w:cstheme="majorBidi"/>
          <w:i/>
          <w:szCs w:val="24"/>
        </w:rPr>
        <w:t xml:space="preserve"> </w:t>
      </w:r>
      <w:r w:rsidRPr="00A533D3">
        <w:rPr>
          <w:rFonts w:asciiTheme="majorBidi" w:hAnsiTheme="majorBidi" w:cstheme="majorBidi"/>
          <w:b/>
          <w:bCs/>
          <w:i/>
          <w:szCs w:val="24"/>
        </w:rPr>
        <w:t>“</w:t>
      </w:r>
      <w:r w:rsidRPr="00A533D3">
        <w:rPr>
          <w:rFonts w:asciiTheme="majorBidi" w:hAnsiTheme="majorBidi" w:cstheme="majorBidi"/>
          <w:b/>
          <w:bCs/>
          <w:szCs w:val="24"/>
        </w:rPr>
        <w:t>Ruby the Copycat”</w:t>
      </w:r>
    </w:p>
    <w:p w14:paraId="752CCA6C" w14:textId="77777777" w:rsidR="00A533D3" w:rsidRPr="0090727F" w:rsidRDefault="00A533D3" w:rsidP="00553210">
      <w:pPr>
        <w:rPr>
          <w:rFonts w:asciiTheme="majorBidi" w:hAnsiTheme="majorBidi" w:cstheme="majorBidi"/>
          <w:szCs w:val="24"/>
        </w:rPr>
      </w:pPr>
    </w:p>
    <w:p w14:paraId="525E8EAA" w14:textId="77777777" w:rsidR="00A533D3" w:rsidRPr="00A533D3" w:rsidRDefault="00A533D3" w:rsidP="00A533D3">
      <w:pPr>
        <w:spacing w:line="276" w:lineRule="auto"/>
        <w:jc w:val="center"/>
        <w:rPr>
          <w:rFonts w:asciiTheme="majorBidi" w:hAnsiTheme="majorBidi" w:cstheme="majorBidi"/>
          <w:b/>
          <w:i/>
          <w:sz w:val="28"/>
          <w:szCs w:val="28"/>
        </w:rPr>
      </w:pPr>
      <w:r w:rsidRPr="00A533D3">
        <w:rPr>
          <w:rFonts w:asciiTheme="majorBidi" w:hAnsiTheme="majorBidi" w:cstheme="majorBidi"/>
          <w:b/>
          <w:i/>
          <w:sz w:val="28"/>
          <w:szCs w:val="28"/>
        </w:rPr>
        <w:t>How does Ruby adjust to her new school?</w:t>
      </w:r>
    </w:p>
    <w:p w14:paraId="1093EC4C" w14:textId="77777777" w:rsidR="00A533D3" w:rsidRPr="0090727F" w:rsidRDefault="00A533D3" w:rsidP="00A533D3">
      <w:pPr>
        <w:jc w:val="center"/>
        <w:rPr>
          <w:rFonts w:asciiTheme="majorBidi" w:hAnsiTheme="majorBidi" w:cstheme="majorBidi"/>
          <w:b/>
          <w:i/>
          <w:sz w:val="16"/>
          <w:szCs w:val="16"/>
        </w:rPr>
      </w:pPr>
    </w:p>
    <w:tbl>
      <w:tblPr>
        <w:tblStyle w:val="TableGrid"/>
        <w:tblW w:w="10734" w:type="dxa"/>
        <w:tblLook w:val="04A0" w:firstRow="1" w:lastRow="0" w:firstColumn="1" w:lastColumn="0" w:noHBand="0" w:noVBand="1"/>
      </w:tblPr>
      <w:tblGrid>
        <w:gridCol w:w="4101"/>
        <w:gridCol w:w="4821"/>
        <w:gridCol w:w="920"/>
        <w:gridCol w:w="892"/>
      </w:tblGrid>
      <w:tr w:rsidR="00A533D3" w:rsidRPr="0090727F" w14:paraId="325C888D" w14:textId="77777777" w:rsidTr="009A486A">
        <w:trPr>
          <w:trHeight w:val="1591"/>
        </w:trPr>
        <w:tc>
          <w:tcPr>
            <w:tcW w:w="4101" w:type="dxa"/>
          </w:tcPr>
          <w:p w14:paraId="15DCDF9A" w14:textId="77777777" w:rsidR="00A533D3" w:rsidRPr="00A533D3" w:rsidRDefault="00A533D3" w:rsidP="00E55B13">
            <w:pPr>
              <w:jc w:val="center"/>
              <w:rPr>
                <w:rFonts w:asciiTheme="majorBidi" w:hAnsiTheme="majorBidi" w:cstheme="majorBidi"/>
                <w:b/>
                <w:i/>
                <w:iCs/>
                <w:sz w:val="28"/>
                <w:szCs w:val="28"/>
              </w:rPr>
            </w:pPr>
            <w:r w:rsidRPr="00A533D3">
              <w:rPr>
                <w:rFonts w:asciiTheme="majorBidi" w:hAnsiTheme="majorBidi" w:cstheme="majorBidi"/>
                <w:b/>
                <w:i/>
                <w:iCs/>
                <w:sz w:val="28"/>
                <w:szCs w:val="28"/>
              </w:rPr>
              <w:t>Evidence</w:t>
            </w:r>
          </w:p>
          <w:p w14:paraId="557ACF11" w14:textId="77777777" w:rsidR="00A533D3" w:rsidRPr="00A533D3" w:rsidRDefault="00A533D3" w:rsidP="00E55B13">
            <w:pPr>
              <w:jc w:val="center"/>
              <w:rPr>
                <w:rFonts w:asciiTheme="majorBidi" w:hAnsiTheme="majorBidi" w:cstheme="majorBidi"/>
                <w:b/>
                <w:bCs/>
                <w:szCs w:val="24"/>
              </w:rPr>
            </w:pPr>
            <w:r w:rsidRPr="00A533D3">
              <w:rPr>
                <w:rFonts w:asciiTheme="majorBidi" w:hAnsiTheme="majorBidi" w:cstheme="majorBidi"/>
                <w:b/>
                <w:bCs/>
                <w:szCs w:val="24"/>
              </w:rPr>
              <w:t>What did Ruby do to try to fit in?</w:t>
            </w:r>
          </w:p>
          <w:p w14:paraId="63669AE3" w14:textId="77777777" w:rsidR="00A533D3" w:rsidRPr="0090727F" w:rsidRDefault="00A533D3" w:rsidP="00E55B13">
            <w:pPr>
              <w:jc w:val="center"/>
              <w:rPr>
                <w:rFonts w:asciiTheme="majorBidi" w:hAnsiTheme="majorBidi" w:cstheme="majorBidi"/>
              </w:rPr>
            </w:pPr>
          </w:p>
        </w:tc>
        <w:tc>
          <w:tcPr>
            <w:tcW w:w="4821" w:type="dxa"/>
          </w:tcPr>
          <w:p w14:paraId="7250DCE4" w14:textId="77777777" w:rsidR="00A533D3" w:rsidRPr="00A533D3" w:rsidRDefault="00A533D3" w:rsidP="00E55B13">
            <w:pPr>
              <w:jc w:val="center"/>
              <w:rPr>
                <w:rFonts w:asciiTheme="majorBidi" w:hAnsiTheme="majorBidi" w:cstheme="majorBidi"/>
                <w:b/>
                <w:i/>
                <w:iCs/>
                <w:sz w:val="28"/>
                <w:szCs w:val="28"/>
              </w:rPr>
            </w:pPr>
            <w:r w:rsidRPr="00A533D3">
              <w:rPr>
                <w:rFonts w:asciiTheme="majorBidi" w:hAnsiTheme="majorBidi" w:cstheme="majorBidi"/>
                <w:b/>
                <w:i/>
                <w:iCs/>
                <w:sz w:val="28"/>
                <w:szCs w:val="28"/>
              </w:rPr>
              <w:t>Elaboration</w:t>
            </w:r>
          </w:p>
          <w:p w14:paraId="2336FC48" w14:textId="77777777" w:rsidR="00A533D3" w:rsidRPr="00A533D3" w:rsidRDefault="00A533D3" w:rsidP="00E55B13">
            <w:pPr>
              <w:jc w:val="center"/>
              <w:rPr>
                <w:rFonts w:asciiTheme="majorBidi" w:hAnsiTheme="majorBidi" w:cstheme="majorBidi"/>
                <w:b/>
                <w:bCs/>
                <w:szCs w:val="24"/>
              </w:rPr>
            </w:pPr>
            <w:r w:rsidRPr="00A533D3">
              <w:rPr>
                <w:rFonts w:asciiTheme="majorBidi" w:hAnsiTheme="majorBidi" w:cstheme="majorBidi"/>
                <w:b/>
                <w:bCs/>
                <w:szCs w:val="24"/>
              </w:rPr>
              <w:t>Why did she think it would help her?</w:t>
            </w:r>
          </w:p>
        </w:tc>
        <w:tc>
          <w:tcPr>
            <w:tcW w:w="920" w:type="dxa"/>
          </w:tcPr>
          <w:p w14:paraId="0F792DE7" w14:textId="77777777" w:rsidR="00A533D3" w:rsidRPr="00A533D3" w:rsidRDefault="00A533D3" w:rsidP="00E55B13">
            <w:pPr>
              <w:rPr>
                <w:rFonts w:asciiTheme="majorBidi" w:hAnsiTheme="majorBidi" w:cstheme="majorBidi"/>
                <w:b/>
                <w:bCs/>
                <w:i/>
                <w:iCs/>
              </w:rPr>
            </w:pPr>
            <w:r w:rsidRPr="00A533D3">
              <w:rPr>
                <w:rFonts w:asciiTheme="majorBidi" w:hAnsiTheme="majorBidi" w:cstheme="majorBidi"/>
                <w:b/>
                <w:bCs/>
                <w:i/>
                <w:iCs/>
              </w:rPr>
              <w:t>Page</w:t>
            </w:r>
          </w:p>
        </w:tc>
        <w:tc>
          <w:tcPr>
            <w:tcW w:w="892" w:type="dxa"/>
          </w:tcPr>
          <w:p w14:paraId="36E29EEE" w14:textId="77777777" w:rsidR="00A533D3" w:rsidRPr="0090727F" w:rsidRDefault="00A533D3" w:rsidP="00E55B13">
            <w:pPr>
              <w:rPr>
                <w:rFonts w:asciiTheme="majorBidi" w:hAnsiTheme="majorBidi" w:cstheme="majorBidi"/>
                <w:sz w:val="18"/>
                <w:szCs w:val="18"/>
              </w:rPr>
            </w:pPr>
            <w:r w:rsidRPr="0090727F">
              <w:rPr>
                <w:rFonts w:asciiTheme="majorBidi" w:hAnsiTheme="majorBidi" w:cstheme="majorBidi"/>
                <w:sz w:val="18"/>
                <w:szCs w:val="18"/>
              </w:rPr>
              <w:t>Check here if you used this</w:t>
            </w:r>
          </w:p>
          <w:p w14:paraId="2EF7EA27" w14:textId="77777777" w:rsidR="00A533D3" w:rsidRPr="0090727F" w:rsidRDefault="00A533D3" w:rsidP="00E55B13">
            <w:pPr>
              <w:rPr>
                <w:rFonts w:asciiTheme="majorBidi" w:hAnsiTheme="majorBidi" w:cstheme="majorBidi"/>
                <w:sz w:val="18"/>
                <w:szCs w:val="18"/>
              </w:rPr>
            </w:pPr>
            <w:r w:rsidRPr="0090727F">
              <w:rPr>
                <w:rFonts w:asciiTheme="majorBidi" w:hAnsiTheme="majorBidi" w:cstheme="majorBidi"/>
                <w:sz w:val="18"/>
                <w:szCs w:val="18"/>
              </w:rPr>
              <w:t>evidence in your</w:t>
            </w:r>
          </w:p>
          <w:p w14:paraId="77DE9DE6" w14:textId="77777777" w:rsidR="00A533D3" w:rsidRPr="0090727F" w:rsidRDefault="00A533D3" w:rsidP="00E55B13">
            <w:pPr>
              <w:rPr>
                <w:rFonts w:asciiTheme="majorBidi" w:hAnsiTheme="majorBidi" w:cstheme="majorBidi"/>
              </w:rPr>
            </w:pPr>
            <w:r w:rsidRPr="0090727F">
              <w:rPr>
                <w:rFonts w:asciiTheme="majorBidi" w:hAnsiTheme="majorBidi" w:cstheme="majorBidi"/>
                <w:sz w:val="18"/>
                <w:szCs w:val="18"/>
              </w:rPr>
              <w:t>piece.</w:t>
            </w:r>
          </w:p>
        </w:tc>
      </w:tr>
      <w:tr w:rsidR="00A533D3" w:rsidRPr="0090727F" w14:paraId="10761765" w14:textId="77777777" w:rsidTr="009A486A">
        <w:trPr>
          <w:trHeight w:val="784"/>
        </w:trPr>
        <w:tc>
          <w:tcPr>
            <w:tcW w:w="4101" w:type="dxa"/>
          </w:tcPr>
          <w:p w14:paraId="22EF56C7" w14:textId="77777777" w:rsidR="00553210" w:rsidRPr="00553210" w:rsidRDefault="00553210" w:rsidP="00553210">
            <w:pPr>
              <w:pStyle w:val="ListParagraph"/>
              <w:numPr>
                <w:ilvl w:val="0"/>
                <w:numId w:val="20"/>
              </w:numPr>
              <w:rPr>
                <w:rFonts w:ascii="Apple Chancery" w:hAnsi="Apple Chancery" w:cstheme="majorBidi"/>
                <w:bCs/>
                <w:szCs w:val="24"/>
              </w:rPr>
            </w:pPr>
            <w:r w:rsidRPr="00553210">
              <w:rPr>
                <w:rFonts w:ascii="Apple Chancery" w:hAnsi="Apple Chancery" w:cstheme="majorBidi"/>
                <w:bCs/>
                <w:szCs w:val="24"/>
              </w:rPr>
              <w:t>dressed like Angela</w:t>
            </w:r>
          </w:p>
          <w:p w14:paraId="52E0C3B1" w14:textId="77777777" w:rsidR="00553210" w:rsidRPr="00553210" w:rsidRDefault="00553210" w:rsidP="00553210">
            <w:pPr>
              <w:pStyle w:val="ListParagraph"/>
              <w:numPr>
                <w:ilvl w:val="0"/>
                <w:numId w:val="20"/>
              </w:numPr>
              <w:rPr>
                <w:rFonts w:ascii="Apple Chancery" w:hAnsi="Apple Chancery" w:cstheme="majorBidi"/>
                <w:bCs/>
                <w:szCs w:val="24"/>
              </w:rPr>
            </w:pPr>
            <w:r w:rsidRPr="00553210">
              <w:rPr>
                <w:rFonts w:ascii="Apple Chancery" w:hAnsi="Apple Chancery" w:cstheme="majorBidi"/>
                <w:bCs/>
                <w:szCs w:val="24"/>
              </w:rPr>
              <w:t>wore a red bow</w:t>
            </w:r>
          </w:p>
          <w:p w14:paraId="13C04E5F" w14:textId="77777777" w:rsidR="00553210" w:rsidRPr="00553210" w:rsidRDefault="00553210" w:rsidP="00553210">
            <w:pPr>
              <w:pStyle w:val="ListParagraph"/>
              <w:numPr>
                <w:ilvl w:val="0"/>
                <w:numId w:val="20"/>
              </w:numPr>
              <w:rPr>
                <w:rFonts w:ascii="Apple Chancery" w:hAnsi="Apple Chancery" w:cstheme="majorBidi"/>
                <w:bCs/>
                <w:szCs w:val="24"/>
              </w:rPr>
            </w:pPr>
            <w:r w:rsidRPr="00553210">
              <w:rPr>
                <w:rFonts w:ascii="Apple Chancery" w:hAnsi="Apple Chancery" w:cstheme="majorBidi"/>
                <w:bCs/>
                <w:szCs w:val="24"/>
              </w:rPr>
              <w:t>wore a sweater with daisies on it</w:t>
            </w:r>
          </w:p>
          <w:p w14:paraId="538B49A8" w14:textId="77777777" w:rsidR="00553210" w:rsidRPr="00553210" w:rsidRDefault="00553210" w:rsidP="00553210">
            <w:pPr>
              <w:pStyle w:val="ListParagraph"/>
              <w:numPr>
                <w:ilvl w:val="0"/>
                <w:numId w:val="20"/>
              </w:numPr>
              <w:rPr>
                <w:rFonts w:ascii="Apple Chancery" w:hAnsi="Apple Chancery" w:cstheme="majorBidi"/>
                <w:bCs/>
                <w:szCs w:val="24"/>
              </w:rPr>
            </w:pPr>
            <w:r w:rsidRPr="00553210">
              <w:rPr>
                <w:rFonts w:ascii="Apple Chancery" w:hAnsi="Apple Chancery" w:cstheme="majorBidi"/>
                <w:bCs/>
                <w:szCs w:val="24"/>
              </w:rPr>
              <w:t>wore a hand painted tee shirt and sneakers</w:t>
            </w:r>
          </w:p>
          <w:p w14:paraId="2195A63F" w14:textId="77777777" w:rsidR="00A533D3" w:rsidRPr="00553210" w:rsidRDefault="00553210" w:rsidP="00E55B13">
            <w:pPr>
              <w:pStyle w:val="ListParagraph"/>
              <w:numPr>
                <w:ilvl w:val="0"/>
                <w:numId w:val="20"/>
              </w:numPr>
              <w:rPr>
                <w:rFonts w:ascii="Apple Chancery" w:hAnsi="Apple Chancery" w:cstheme="majorBidi"/>
                <w:bCs/>
                <w:szCs w:val="24"/>
              </w:rPr>
            </w:pPr>
            <w:r w:rsidRPr="00553210">
              <w:rPr>
                <w:rFonts w:ascii="Apple Chancery" w:hAnsi="Apple Chancery" w:cstheme="majorBidi"/>
                <w:bCs/>
                <w:szCs w:val="24"/>
              </w:rPr>
              <w:t>wore a red and lavender striped dress</w:t>
            </w:r>
          </w:p>
        </w:tc>
        <w:tc>
          <w:tcPr>
            <w:tcW w:w="4821" w:type="dxa"/>
          </w:tcPr>
          <w:p w14:paraId="05178E2A" w14:textId="77777777" w:rsidR="00A533D3" w:rsidRPr="00553210" w:rsidRDefault="00A533D3" w:rsidP="00E55B13">
            <w:pPr>
              <w:rPr>
                <w:rFonts w:ascii="Apple Chancery" w:hAnsi="Apple Chancery" w:cstheme="majorBidi"/>
                <w:bCs/>
                <w:szCs w:val="24"/>
              </w:rPr>
            </w:pPr>
            <w:r w:rsidRPr="00553210">
              <w:rPr>
                <w:rFonts w:ascii="Apple Chancery" w:hAnsi="Apple Chancery" w:cstheme="majorBidi"/>
                <w:bCs/>
                <w:szCs w:val="24"/>
              </w:rPr>
              <w:t>She would look just like Angela</w:t>
            </w:r>
          </w:p>
          <w:p w14:paraId="73B59B79" w14:textId="77777777" w:rsidR="00A533D3" w:rsidRPr="00553210" w:rsidRDefault="00A533D3" w:rsidP="00E55B13">
            <w:pPr>
              <w:rPr>
                <w:rFonts w:ascii="Apple Chancery" w:hAnsi="Apple Chancery" w:cstheme="majorBidi"/>
                <w:sz w:val="28"/>
                <w:szCs w:val="28"/>
              </w:rPr>
            </w:pPr>
          </w:p>
        </w:tc>
        <w:tc>
          <w:tcPr>
            <w:tcW w:w="920" w:type="dxa"/>
          </w:tcPr>
          <w:p w14:paraId="191A7655" w14:textId="77777777" w:rsidR="00A533D3" w:rsidRPr="00553210" w:rsidRDefault="00A533D3" w:rsidP="00E55B13">
            <w:pPr>
              <w:rPr>
                <w:rFonts w:ascii="Apple Chancery" w:hAnsi="Apple Chancery" w:cstheme="majorBidi"/>
                <w:b/>
                <w:sz w:val="28"/>
                <w:szCs w:val="28"/>
              </w:rPr>
            </w:pPr>
          </w:p>
          <w:p w14:paraId="273A5AA5" w14:textId="77777777" w:rsidR="00A533D3" w:rsidRPr="00553210" w:rsidRDefault="00A533D3" w:rsidP="00E55B13">
            <w:pPr>
              <w:rPr>
                <w:rFonts w:ascii="Apple Chancery" w:hAnsi="Apple Chancery" w:cstheme="majorBidi"/>
                <w:b/>
                <w:sz w:val="28"/>
                <w:szCs w:val="28"/>
              </w:rPr>
            </w:pPr>
          </w:p>
        </w:tc>
        <w:tc>
          <w:tcPr>
            <w:tcW w:w="892" w:type="dxa"/>
          </w:tcPr>
          <w:p w14:paraId="04B43586" w14:textId="77777777" w:rsidR="00A533D3" w:rsidRPr="00553210" w:rsidRDefault="00A533D3" w:rsidP="00E55B13">
            <w:pPr>
              <w:rPr>
                <w:rFonts w:ascii="Apple Chancery" w:hAnsi="Apple Chancery" w:cstheme="majorBidi"/>
                <w:b/>
                <w:sz w:val="28"/>
                <w:szCs w:val="28"/>
              </w:rPr>
            </w:pPr>
          </w:p>
        </w:tc>
      </w:tr>
      <w:tr w:rsidR="00A533D3" w:rsidRPr="0090727F" w14:paraId="479A1369" w14:textId="77777777" w:rsidTr="009A486A">
        <w:trPr>
          <w:trHeight w:val="2077"/>
        </w:trPr>
        <w:tc>
          <w:tcPr>
            <w:tcW w:w="4101" w:type="dxa"/>
          </w:tcPr>
          <w:p w14:paraId="1D6C3CA2" w14:textId="77777777" w:rsidR="00A533D3" w:rsidRPr="00553210" w:rsidRDefault="00A533D3" w:rsidP="00E55B13">
            <w:pPr>
              <w:rPr>
                <w:rFonts w:ascii="Apple Chancery" w:hAnsi="Apple Chancery" w:cstheme="majorBidi"/>
                <w:b/>
                <w:sz w:val="28"/>
                <w:szCs w:val="28"/>
              </w:rPr>
            </w:pPr>
          </w:p>
          <w:p w14:paraId="5C5EDC81" w14:textId="77777777" w:rsidR="00A533D3" w:rsidRPr="00553210" w:rsidRDefault="00A533D3" w:rsidP="00E55B13">
            <w:pPr>
              <w:rPr>
                <w:rFonts w:ascii="Apple Chancery" w:hAnsi="Apple Chancery" w:cstheme="majorBidi"/>
                <w:b/>
                <w:sz w:val="28"/>
                <w:szCs w:val="28"/>
              </w:rPr>
            </w:pPr>
          </w:p>
          <w:p w14:paraId="3E3E2FE8" w14:textId="77777777" w:rsidR="00A533D3" w:rsidRPr="00553210" w:rsidRDefault="00A533D3" w:rsidP="00E55B13">
            <w:pPr>
              <w:rPr>
                <w:rFonts w:ascii="Apple Chancery" w:hAnsi="Apple Chancery" w:cstheme="majorBidi"/>
                <w:b/>
                <w:sz w:val="28"/>
                <w:szCs w:val="28"/>
              </w:rPr>
            </w:pPr>
          </w:p>
          <w:p w14:paraId="72C0B876" w14:textId="77777777" w:rsidR="00A533D3" w:rsidRPr="00553210" w:rsidRDefault="00A533D3" w:rsidP="00E55B13">
            <w:pPr>
              <w:rPr>
                <w:rFonts w:ascii="Apple Chancery" w:hAnsi="Apple Chancery" w:cstheme="majorBidi"/>
                <w:b/>
                <w:sz w:val="28"/>
                <w:szCs w:val="28"/>
              </w:rPr>
            </w:pPr>
          </w:p>
          <w:p w14:paraId="66717742" w14:textId="77777777" w:rsidR="00A533D3" w:rsidRPr="00553210" w:rsidRDefault="00A533D3" w:rsidP="00E55B13">
            <w:pPr>
              <w:rPr>
                <w:rFonts w:ascii="Apple Chancery" w:hAnsi="Apple Chancery" w:cstheme="majorBidi"/>
                <w:b/>
                <w:sz w:val="28"/>
                <w:szCs w:val="28"/>
              </w:rPr>
            </w:pPr>
          </w:p>
          <w:p w14:paraId="29F90A80" w14:textId="77777777" w:rsidR="00A533D3" w:rsidRPr="00553210" w:rsidRDefault="00A533D3" w:rsidP="00E55B13">
            <w:pPr>
              <w:rPr>
                <w:rFonts w:ascii="Apple Chancery" w:hAnsi="Apple Chancery" w:cstheme="majorBidi"/>
                <w:b/>
                <w:sz w:val="28"/>
                <w:szCs w:val="28"/>
              </w:rPr>
            </w:pPr>
          </w:p>
        </w:tc>
        <w:tc>
          <w:tcPr>
            <w:tcW w:w="4821" w:type="dxa"/>
          </w:tcPr>
          <w:p w14:paraId="52149D13" w14:textId="77777777" w:rsidR="00A533D3" w:rsidRPr="00553210" w:rsidRDefault="00A533D3" w:rsidP="00E55B13">
            <w:pPr>
              <w:rPr>
                <w:rFonts w:ascii="Apple Chancery" w:hAnsi="Apple Chancery" w:cstheme="majorBidi"/>
                <w:b/>
                <w:sz w:val="28"/>
                <w:szCs w:val="28"/>
              </w:rPr>
            </w:pPr>
          </w:p>
        </w:tc>
        <w:tc>
          <w:tcPr>
            <w:tcW w:w="920" w:type="dxa"/>
          </w:tcPr>
          <w:p w14:paraId="7BDAD42A" w14:textId="77777777" w:rsidR="00A533D3" w:rsidRPr="00553210" w:rsidRDefault="00A533D3" w:rsidP="00E55B13">
            <w:pPr>
              <w:rPr>
                <w:rFonts w:ascii="Apple Chancery" w:hAnsi="Apple Chancery" w:cstheme="majorBidi"/>
                <w:b/>
              </w:rPr>
            </w:pPr>
          </w:p>
        </w:tc>
        <w:tc>
          <w:tcPr>
            <w:tcW w:w="892" w:type="dxa"/>
          </w:tcPr>
          <w:p w14:paraId="150A4F8A" w14:textId="77777777" w:rsidR="00A533D3" w:rsidRPr="00553210" w:rsidRDefault="00A533D3" w:rsidP="00E55B13">
            <w:pPr>
              <w:rPr>
                <w:rFonts w:ascii="Apple Chancery" w:hAnsi="Apple Chancery" w:cstheme="majorBidi"/>
                <w:b/>
              </w:rPr>
            </w:pPr>
          </w:p>
        </w:tc>
      </w:tr>
      <w:tr w:rsidR="00A533D3" w:rsidRPr="0090727F" w14:paraId="14DFEFA6" w14:textId="77777777" w:rsidTr="009A486A">
        <w:trPr>
          <w:trHeight w:val="2099"/>
        </w:trPr>
        <w:tc>
          <w:tcPr>
            <w:tcW w:w="4101" w:type="dxa"/>
          </w:tcPr>
          <w:p w14:paraId="7CE77869" w14:textId="77777777" w:rsidR="00A533D3" w:rsidRPr="00553210" w:rsidRDefault="00A533D3" w:rsidP="00E55B13">
            <w:pPr>
              <w:rPr>
                <w:rFonts w:ascii="Apple Chancery" w:hAnsi="Apple Chancery" w:cstheme="majorBidi"/>
                <w:b/>
                <w:sz w:val="28"/>
                <w:szCs w:val="28"/>
              </w:rPr>
            </w:pPr>
          </w:p>
          <w:p w14:paraId="5703491B" w14:textId="77777777" w:rsidR="00A533D3" w:rsidRPr="00553210" w:rsidRDefault="00A533D3" w:rsidP="00E55B13">
            <w:pPr>
              <w:rPr>
                <w:rFonts w:ascii="Apple Chancery" w:hAnsi="Apple Chancery" w:cstheme="majorBidi"/>
                <w:b/>
                <w:sz w:val="28"/>
                <w:szCs w:val="28"/>
              </w:rPr>
            </w:pPr>
          </w:p>
          <w:p w14:paraId="34187F7B" w14:textId="77777777" w:rsidR="00A533D3" w:rsidRPr="00553210" w:rsidRDefault="00A533D3" w:rsidP="00E55B13">
            <w:pPr>
              <w:rPr>
                <w:rFonts w:ascii="Apple Chancery" w:hAnsi="Apple Chancery" w:cstheme="majorBidi"/>
                <w:b/>
                <w:sz w:val="28"/>
                <w:szCs w:val="28"/>
              </w:rPr>
            </w:pPr>
          </w:p>
          <w:p w14:paraId="2ADF5007" w14:textId="77777777" w:rsidR="00A533D3" w:rsidRPr="00553210" w:rsidRDefault="00A533D3" w:rsidP="00E55B13">
            <w:pPr>
              <w:rPr>
                <w:rFonts w:ascii="Apple Chancery" w:hAnsi="Apple Chancery" w:cstheme="majorBidi"/>
                <w:b/>
                <w:sz w:val="28"/>
                <w:szCs w:val="28"/>
              </w:rPr>
            </w:pPr>
          </w:p>
          <w:p w14:paraId="540DD4D0" w14:textId="77777777" w:rsidR="00A533D3" w:rsidRPr="00553210" w:rsidRDefault="00A533D3" w:rsidP="00E55B13">
            <w:pPr>
              <w:rPr>
                <w:rFonts w:ascii="Apple Chancery" w:hAnsi="Apple Chancery" w:cstheme="majorBidi"/>
                <w:b/>
                <w:sz w:val="28"/>
                <w:szCs w:val="28"/>
              </w:rPr>
            </w:pPr>
          </w:p>
          <w:p w14:paraId="31AA1936" w14:textId="77777777" w:rsidR="00A533D3" w:rsidRPr="00553210" w:rsidRDefault="00A533D3" w:rsidP="00E55B13">
            <w:pPr>
              <w:rPr>
                <w:rFonts w:ascii="Apple Chancery" w:hAnsi="Apple Chancery" w:cstheme="majorBidi"/>
                <w:b/>
                <w:sz w:val="28"/>
                <w:szCs w:val="28"/>
              </w:rPr>
            </w:pPr>
          </w:p>
        </w:tc>
        <w:tc>
          <w:tcPr>
            <w:tcW w:w="4821" w:type="dxa"/>
          </w:tcPr>
          <w:p w14:paraId="65960ACD" w14:textId="77777777" w:rsidR="00A533D3" w:rsidRPr="00553210" w:rsidRDefault="00A533D3" w:rsidP="00E55B13">
            <w:pPr>
              <w:rPr>
                <w:rFonts w:ascii="Apple Chancery" w:hAnsi="Apple Chancery" w:cstheme="majorBidi"/>
                <w:b/>
                <w:sz w:val="28"/>
                <w:szCs w:val="28"/>
              </w:rPr>
            </w:pPr>
          </w:p>
        </w:tc>
        <w:tc>
          <w:tcPr>
            <w:tcW w:w="920" w:type="dxa"/>
          </w:tcPr>
          <w:p w14:paraId="482940AD" w14:textId="77777777" w:rsidR="00A533D3" w:rsidRPr="00553210" w:rsidRDefault="00A533D3" w:rsidP="00E55B13">
            <w:pPr>
              <w:rPr>
                <w:rFonts w:ascii="Apple Chancery" w:hAnsi="Apple Chancery" w:cstheme="majorBidi"/>
                <w:b/>
              </w:rPr>
            </w:pPr>
          </w:p>
        </w:tc>
        <w:tc>
          <w:tcPr>
            <w:tcW w:w="892" w:type="dxa"/>
          </w:tcPr>
          <w:p w14:paraId="71A2FD65" w14:textId="77777777" w:rsidR="00A533D3" w:rsidRPr="00553210" w:rsidRDefault="00A533D3" w:rsidP="00E55B13">
            <w:pPr>
              <w:rPr>
                <w:rFonts w:ascii="Apple Chancery" w:hAnsi="Apple Chancery" w:cstheme="majorBidi"/>
                <w:b/>
              </w:rPr>
            </w:pPr>
          </w:p>
        </w:tc>
      </w:tr>
      <w:tr w:rsidR="00A533D3" w:rsidRPr="0090727F" w14:paraId="2C75FA5B" w14:textId="77777777" w:rsidTr="009A486A">
        <w:trPr>
          <w:trHeight w:val="2431"/>
        </w:trPr>
        <w:tc>
          <w:tcPr>
            <w:tcW w:w="4101" w:type="dxa"/>
          </w:tcPr>
          <w:p w14:paraId="6DF972C4" w14:textId="77777777" w:rsidR="00A533D3" w:rsidRPr="00553210" w:rsidRDefault="00A533D3" w:rsidP="00E55B13">
            <w:pPr>
              <w:rPr>
                <w:rFonts w:ascii="Apple Chancery" w:hAnsi="Apple Chancery" w:cstheme="majorBidi"/>
                <w:b/>
                <w:sz w:val="28"/>
                <w:szCs w:val="28"/>
              </w:rPr>
            </w:pPr>
          </w:p>
          <w:p w14:paraId="15B4C3A4" w14:textId="77777777" w:rsidR="00A533D3" w:rsidRPr="00553210" w:rsidRDefault="00A533D3" w:rsidP="00E55B13">
            <w:pPr>
              <w:rPr>
                <w:rFonts w:ascii="Apple Chancery" w:hAnsi="Apple Chancery" w:cstheme="majorBidi"/>
                <w:b/>
                <w:sz w:val="28"/>
                <w:szCs w:val="28"/>
              </w:rPr>
            </w:pPr>
          </w:p>
          <w:p w14:paraId="52C2168F" w14:textId="77777777" w:rsidR="00A533D3" w:rsidRPr="00553210" w:rsidRDefault="00A533D3" w:rsidP="00E55B13">
            <w:pPr>
              <w:rPr>
                <w:rFonts w:ascii="Apple Chancery" w:hAnsi="Apple Chancery" w:cstheme="majorBidi"/>
                <w:b/>
                <w:sz w:val="28"/>
                <w:szCs w:val="28"/>
              </w:rPr>
            </w:pPr>
          </w:p>
          <w:p w14:paraId="7AE85DB0" w14:textId="77777777" w:rsidR="00A533D3" w:rsidRPr="00553210" w:rsidRDefault="00A533D3" w:rsidP="00E55B13">
            <w:pPr>
              <w:rPr>
                <w:rFonts w:ascii="Apple Chancery" w:hAnsi="Apple Chancery" w:cstheme="majorBidi"/>
                <w:b/>
                <w:sz w:val="28"/>
                <w:szCs w:val="28"/>
              </w:rPr>
            </w:pPr>
          </w:p>
          <w:p w14:paraId="3F5F1ECD" w14:textId="77777777" w:rsidR="00A533D3" w:rsidRPr="00553210" w:rsidRDefault="00A533D3" w:rsidP="00E55B13">
            <w:pPr>
              <w:rPr>
                <w:rFonts w:ascii="Apple Chancery" w:hAnsi="Apple Chancery" w:cstheme="majorBidi"/>
                <w:b/>
                <w:sz w:val="28"/>
                <w:szCs w:val="28"/>
              </w:rPr>
            </w:pPr>
          </w:p>
          <w:p w14:paraId="3F2D6DAC" w14:textId="77777777" w:rsidR="00A533D3" w:rsidRPr="00553210" w:rsidRDefault="00A533D3" w:rsidP="00E55B13">
            <w:pPr>
              <w:rPr>
                <w:rFonts w:ascii="Apple Chancery" w:hAnsi="Apple Chancery" w:cstheme="majorBidi"/>
                <w:b/>
                <w:sz w:val="28"/>
                <w:szCs w:val="28"/>
              </w:rPr>
            </w:pPr>
          </w:p>
          <w:p w14:paraId="4CD53919" w14:textId="77777777" w:rsidR="00A533D3" w:rsidRPr="00553210" w:rsidRDefault="00A533D3" w:rsidP="00E55B13">
            <w:pPr>
              <w:rPr>
                <w:rFonts w:ascii="Apple Chancery" w:hAnsi="Apple Chancery" w:cstheme="majorBidi"/>
                <w:b/>
                <w:sz w:val="28"/>
                <w:szCs w:val="28"/>
              </w:rPr>
            </w:pPr>
          </w:p>
        </w:tc>
        <w:tc>
          <w:tcPr>
            <w:tcW w:w="4821" w:type="dxa"/>
          </w:tcPr>
          <w:p w14:paraId="2AFC5737" w14:textId="77777777" w:rsidR="00A533D3" w:rsidRPr="00553210" w:rsidRDefault="00A533D3" w:rsidP="00E55B13">
            <w:pPr>
              <w:rPr>
                <w:rFonts w:ascii="Apple Chancery" w:hAnsi="Apple Chancery" w:cstheme="majorBidi"/>
                <w:b/>
                <w:sz w:val="28"/>
                <w:szCs w:val="28"/>
              </w:rPr>
            </w:pPr>
          </w:p>
        </w:tc>
        <w:tc>
          <w:tcPr>
            <w:tcW w:w="920" w:type="dxa"/>
          </w:tcPr>
          <w:p w14:paraId="2DAA985F" w14:textId="77777777" w:rsidR="00A533D3" w:rsidRPr="00553210" w:rsidRDefault="00A533D3" w:rsidP="00E55B13">
            <w:pPr>
              <w:rPr>
                <w:rFonts w:ascii="Apple Chancery" w:hAnsi="Apple Chancery" w:cstheme="majorBidi"/>
                <w:b/>
              </w:rPr>
            </w:pPr>
          </w:p>
        </w:tc>
        <w:tc>
          <w:tcPr>
            <w:tcW w:w="892" w:type="dxa"/>
          </w:tcPr>
          <w:p w14:paraId="04A4419E" w14:textId="77777777" w:rsidR="00A533D3" w:rsidRPr="00553210" w:rsidRDefault="00A533D3" w:rsidP="00E55B13">
            <w:pPr>
              <w:rPr>
                <w:rFonts w:ascii="Apple Chancery" w:hAnsi="Apple Chancery" w:cstheme="majorBidi"/>
                <w:b/>
              </w:rPr>
            </w:pPr>
          </w:p>
        </w:tc>
      </w:tr>
    </w:tbl>
    <w:p w14:paraId="45123220" w14:textId="77777777" w:rsidR="00A533D3" w:rsidRDefault="00A533D3" w:rsidP="007419FA">
      <w:pPr>
        <w:spacing w:line="276" w:lineRule="auto"/>
        <w:rPr>
          <w:rFonts w:asciiTheme="majorBidi" w:hAnsiTheme="majorBidi" w:cstheme="majorBidi"/>
          <w:sz w:val="28"/>
          <w:szCs w:val="28"/>
        </w:rPr>
      </w:pPr>
    </w:p>
    <w:p w14:paraId="417E6D83" w14:textId="77777777" w:rsidR="009A486A" w:rsidRDefault="009A486A" w:rsidP="00553210">
      <w:pPr>
        <w:spacing w:line="276" w:lineRule="auto"/>
        <w:rPr>
          <w:rFonts w:asciiTheme="majorBidi" w:hAnsiTheme="majorBidi" w:cstheme="majorBidi"/>
          <w:szCs w:val="24"/>
        </w:rPr>
      </w:pPr>
    </w:p>
    <w:p w14:paraId="5EC8C78B" w14:textId="77777777" w:rsidR="009A486A" w:rsidRDefault="009A486A" w:rsidP="00553210">
      <w:pPr>
        <w:spacing w:line="276" w:lineRule="auto"/>
        <w:rPr>
          <w:rFonts w:asciiTheme="majorBidi" w:hAnsiTheme="majorBidi" w:cstheme="majorBidi"/>
          <w:szCs w:val="24"/>
        </w:rPr>
      </w:pPr>
    </w:p>
    <w:p w14:paraId="193A0191" w14:textId="77777777" w:rsidR="009A486A" w:rsidRDefault="009A486A" w:rsidP="00553210">
      <w:pPr>
        <w:spacing w:line="276" w:lineRule="auto"/>
        <w:rPr>
          <w:rFonts w:asciiTheme="majorBidi" w:hAnsiTheme="majorBidi" w:cstheme="majorBidi"/>
          <w:szCs w:val="24"/>
        </w:rPr>
      </w:pPr>
    </w:p>
    <w:p w14:paraId="75E8098A" w14:textId="77777777" w:rsidR="009A486A" w:rsidRDefault="009A486A" w:rsidP="00553210">
      <w:pPr>
        <w:spacing w:line="276" w:lineRule="auto"/>
        <w:rPr>
          <w:rFonts w:asciiTheme="majorBidi" w:hAnsiTheme="majorBidi" w:cstheme="majorBidi"/>
          <w:szCs w:val="24"/>
        </w:rPr>
      </w:pPr>
    </w:p>
    <w:p w14:paraId="0EF27C82" w14:textId="77777777" w:rsidR="009A486A" w:rsidRDefault="009A486A" w:rsidP="00553210">
      <w:pPr>
        <w:spacing w:line="276" w:lineRule="auto"/>
        <w:rPr>
          <w:rFonts w:asciiTheme="majorBidi" w:hAnsiTheme="majorBidi" w:cstheme="majorBidi"/>
          <w:szCs w:val="24"/>
        </w:rPr>
      </w:pPr>
    </w:p>
    <w:p w14:paraId="060E555D" w14:textId="77777777" w:rsidR="009A486A" w:rsidRDefault="009A486A" w:rsidP="00553210">
      <w:pPr>
        <w:spacing w:line="276" w:lineRule="auto"/>
        <w:rPr>
          <w:rFonts w:asciiTheme="majorBidi" w:hAnsiTheme="majorBidi" w:cstheme="majorBidi"/>
          <w:szCs w:val="24"/>
        </w:rPr>
      </w:pPr>
    </w:p>
    <w:p w14:paraId="47DE99CB" w14:textId="77777777" w:rsidR="009A486A" w:rsidRDefault="009A486A" w:rsidP="00553210">
      <w:pPr>
        <w:spacing w:line="276" w:lineRule="auto"/>
        <w:rPr>
          <w:rFonts w:asciiTheme="majorBidi" w:hAnsiTheme="majorBidi" w:cstheme="majorBidi"/>
          <w:szCs w:val="24"/>
        </w:rPr>
      </w:pPr>
    </w:p>
    <w:p w14:paraId="6619D0E3" w14:textId="6D53EE01" w:rsidR="00553210" w:rsidRPr="00A533D3" w:rsidRDefault="00553210" w:rsidP="00553210">
      <w:pPr>
        <w:spacing w:line="276" w:lineRule="auto"/>
        <w:rPr>
          <w:rFonts w:asciiTheme="majorBidi" w:hAnsiTheme="majorBidi" w:cstheme="majorBidi"/>
          <w:szCs w:val="24"/>
        </w:rPr>
      </w:pPr>
      <w:r w:rsidRPr="00A533D3">
        <w:rPr>
          <w:rFonts w:asciiTheme="majorBidi" w:hAnsiTheme="majorBidi" w:cstheme="majorBidi"/>
          <w:szCs w:val="24"/>
        </w:rPr>
        <w:t>Name</w:t>
      </w:r>
      <w:r>
        <w:rPr>
          <w:rFonts w:asciiTheme="majorBidi" w:hAnsiTheme="majorBidi" w:cstheme="majorBidi"/>
          <w:szCs w:val="24"/>
        </w:rPr>
        <w:t>:</w:t>
      </w:r>
      <w:r w:rsidRPr="00A533D3">
        <w:rPr>
          <w:rFonts w:asciiTheme="majorBidi" w:hAnsiTheme="majorBidi" w:cstheme="majorBidi"/>
          <w:szCs w:val="24"/>
        </w:rPr>
        <w:t xml:space="preserve">                                                                                 </w:t>
      </w:r>
      <w:r w:rsidRPr="00A533D3">
        <w:rPr>
          <w:rFonts w:asciiTheme="majorBidi" w:hAnsiTheme="majorBidi" w:cstheme="majorBidi"/>
          <w:szCs w:val="24"/>
        </w:rPr>
        <w:tab/>
      </w:r>
      <w:r w:rsidRPr="00A533D3">
        <w:rPr>
          <w:rFonts w:asciiTheme="majorBidi" w:hAnsiTheme="majorBidi" w:cstheme="majorBidi"/>
          <w:szCs w:val="24"/>
        </w:rPr>
        <w:tab/>
      </w:r>
      <w:r>
        <w:rPr>
          <w:rFonts w:asciiTheme="majorBidi" w:hAnsiTheme="majorBidi" w:cstheme="majorBidi"/>
          <w:szCs w:val="24"/>
        </w:rPr>
        <w:tab/>
      </w:r>
      <w:r w:rsidRPr="00A533D3">
        <w:rPr>
          <w:rFonts w:asciiTheme="majorBidi" w:hAnsiTheme="majorBidi" w:cstheme="majorBidi"/>
          <w:szCs w:val="24"/>
        </w:rPr>
        <w:t>Date</w:t>
      </w:r>
      <w:r>
        <w:rPr>
          <w:rFonts w:asciiTheme="majorBidi" w:hAnsiTheme="majorBidi" w:cstheme="majorBidi"/>
          <w:szCs w:val="24"/>
        </w:rPr>
        <w:t>:</w:t>
      </w:r>
    </w:p>
    <w:p w14:paraId="076F7773" w14:textId="77777777" w:rsidR="00553210" w:rsidRPr="00A533D3" w:rsidRDefault="00553210" w:rsidP="00553210">
      <w:pPr>
        <w:spacing w:line="276" w:lineRule="auto"/>
        <w:rPr>
          <w:rFonts w:asciiTheme="majorBidi" w:hAnsiTheme="majorBidi" w:cstheme="majorBidi"/>
          <w:szCs w:val="24"/>
        </w:rPr>
      </w:pPr>
      <w:r w:rsidRPr="00A533D3">
        <w:rPr>
          <w:rFonts w:asciiTheme="majorBidi" w:hAnsiTheme="majorBidi" w:cstheme="majorBidi"/>
          <w:szCs w:val="24"/>
        </w:rPr>
        <w:t>Title</w:t>
      </w:r>
      <w:r>
        <w:rPr>
          <w:rFonts w:asciiTheme="majorBidi" w:hAnsiTheme="majorBidi" w:cstheme="majorBidi"/>
          <w:szCs w:val="24"/>
        </w:rPr>
        <w:t xml:space="preserve"> of story</w:t>
      </w:r>
      <w:r w:rsidRPr="00A533D3">
        <w:rPr>
          <w:rFonts w:asciiTheme="majorBidi" w:hAnsiTheme="majorBidi" w:cstheme="majorBidi"/>
          <w:szCs w:val="24"/>
        </w:rPr>
        <w:t>:</w:t>
      </w:r>
      <w:r w:rsidRPr="00A533D3">
        <w:rPr>
          <w:rFonts w:asciiTheme="majorBidi" w:hAnsiTheme="majorBidi" w:cstheme="majorBidi"/>
          <w:i/>
          <w:szCs w:val="24"/>
        </w:rPr>
        <w:t xml:space="preserve"> </w:t>
      </w:r>
      <w:r w:rsidRPr="00A533D3">
        <w:rPr>
          <w:rFonts w:asciiTheme="majorBidi" w:hAnsiTheme="majorBidi" w:cstheme="majorBidi"/>
          <w:b/>
          <w:bCs/>
          <w:i/>
          <w:szCs w:val="24"/>
        </w:rPr>
        <w:t>“</w:t>
      </w:r>
      <w:r w:rsidRPr="00A533D3">
        <w:rPr>
          <w:rFonts w:asciiTheme="majorBidi" w:hAnsiTheme="majorBidi" w:cstheme="majorBidi"/>
          <w:b/>
          <w:bCs/>
          <w:szCs w:val="24"/>
        </w:rPr>
        <w:t>Ruby the Copycat”</w:t>
      </w:r>
    </w:p>
    <w:p w14:paraId="5A46283B" w14:textId="77777777" w:rsidR="00DC28AF" w:rsidRPr="0090727F" w:rsidRDefault="00DC28AF" w:rsidP="00DC28AF">
      <w:pPr>
        <w:spacing w:line="276" w:lineRule="auto"/>
        <w:rPr>
          <w:rFonts w:asciiTheme="majorBidi" w:hAnsiTheme="majorBidi" w:cstheme="majorBidi"/>
          <w:sz w:val="28"/>
          <w:szCs w:val="28"/>
        </w:rPr>
      </w:pPr>
    </w:p>
    <w:p w14:paraId="508234C7" w14:textId="77777777" w:rsidR="00ED7CE6" w:rsidRPr="0090727F" w:rsidRDefault="007419FA" w:rsidP="007419FA">
      <w:pPr>
        <w:spacing w:line="276" w:lineRule="auto"/>
        <w:jc w:val="center"/>
        <w:rPr>
          <w:rFonts w:asciiTheme="majorBidi" w:hAnsiTheme="majorBidi" w:cstheme="majorBidi"/>
          <w:i/>
          <w:sz w:val="28"/>
          <w:szCs w:val="28"/>
        </w:rPr>
      </w:pPr>
      <w:r w:rsidRPr="0090727F">
        <w:rPr>
          <w:rFonts w:asciiTheme="majorBidi" w:hAnsiTheme="majorBidi" w:cstheme="majorBidi"/>
          <w:i/>
          <w:sz w:val="28"/>
          <w:szCs w:val="28"/>
        </w:rPr>
        <w:t>Writing Draft</w:t>
      </w:r>
    </w:p>
    <w:p w14:paraId="2E2F8BDD" w14:textId="77777777" w:rsidR="00D54F8B" w:rsidRPr="00A533D3" w:rsidRDefault="00D54F8B" w:rsidP="00D54F8B">
      <w:pPr>
        <w:spacing w:line="276" w:lineRule="auto"/>
        <w:jc w:val="center"/>
        <w:rPr>
          <w:rFonts w:asciiTheme="majorBidi" w:hAnsiTheme="majorBidi" w:cstheme="majorBidi"/>
          <w:b/>
          <w:i/>
          <w:szCs w:val="24"/>
        </w:rPr>
      </w:pPr>
      <w:r w:rsidRPr="00A533D3">
        <w:rPr>
          <w:rFonts w:asciiTheme="majorBidi" w:hAnsiTheme="majorBidi" w:cstheme="majorBidi"/>
          <w:b/>
          <w:i/>
          <w:szCs w:val="24"/>
        </w:rPr>
        <w:t>How does Ruby adjust to her new school?</w:t>
      </w:r>
    </w:p>
    <w:p w14:paraId="71156164" w14:textId="77777777" w:rsidR="00706448" w:rsidRPr="0090727F" w:rsidRDefault="00706448" w:rsidP="007419FA">
      <w:pPr>
        <w:spacing w:line="276" w:lineRule="auto"/>
        <w:jc w:val="center"/>
        <w:rPr>
          <w:rFonts w:asciiTheme="majorBidi" w:hAnsiTheme="majorBidi" w:cstheme="majorBidi"/>
          <w:i/>
          <w:sz w:val="28"/>
          <w:szCs w:val="28"/>
        </w:rPr>
      </w:pPr>
    </w:p>
    <w:p w14:paraId="5C463DCD" w14:textId="77777777" w:rsidR="007419FA" w:rsidRPr="0090727F" w:rsidRDefault="007419FA" w:rsidP="007419FA">
      <w:pPr>
        <w:spacing w:line="276" w:lineRule="auto"/>
        <w:rPr>
          <w:rFonts w:asciiTheme="majorBidi" w:hAnsiTheme="majorBidi" w:cstheme="majorBidi"/>
          <w:i/>
          <w:sz w:val="28"/>
          <w:szCs w:val="28"/>
        </w:rPr>
      </w:pPr>
      <w:r w:rsidRPr="0090727F">
        <w:rPr>
          <w:rFonts w:asciiTheme="majorBidi" w:hAnsiTheme="majorBidi" w:cstheme="majorBidi"/>
          <w:i/>
          <w:sz w:val="28"/>
          <w:szCs w:val="28"/>
        </w:rPr>
        <w:t>____________________________________________________________________________________________________________________________________________________________________________________________________________________________________</w:t>
      </w:r>
      <w:r w:rsidR="00A533D3">
        <w:rPr>
          <w:rFonts w:asciiTheme="majorBidi" w:hAnsiTheme="majorBidi" w:cstheme="majorBidi"/>
          <w:i/>
          <w:sz w:val="28"/>
          <w:szCs w:val="28"/>
        </w:rPr>
        <w:t>___________________________________________________________</w:t>
      </w:r>
    </w:p>
    <w:p w14:paraId="0DBDC0B6" w14:textId="77777777" w:rsidR="007419FA" w:rsidRPr="0090727F" w:rsidRDefault="007419FA" w:rsidP="007419FA">
      <w:pPr>
        <w:spacing w:line="276" w:lineRule="auto"/>
        <w:rPr>
          <w:rFonts w:asciiTheme="majorBidi" w:hAnsiTheme="majorBidi" w:cstheme="majorBidi"/>
          <w:i/>
          <w:sz w:val="28"/>
          <w:szCs w:val="28"/>
        </w:rPr>
      </w:pPr>
      <w:r w:rsidRPr="0090727F">
        <w:rPr>
          <w:rFonts w:asciiTheme="majorBidi" w:hAnsiTheme="majorBidi" w:cstheme="majorBidi"/>
          <w:i/>
          <w:sz w:val="28"/>
          <w:szCs w:val="28"/>
        </w:rPr>
        <w:t>____________________________________________________________________________________________________________________________________________________________________________________________________________________________________</w:t>
      </w:r>
      <w:r w:rsidR="00A533D3">
        <w:rPr>
          <w:rFonts w:asciiTheme="majorBidi" w:hAnsiTheme="majorBidi" w:cstheme="majorBidi"/>
          <w:i/>
          <w:sz w:val="28"/>
          <w:szCs w:val="28"/>
        </w:rPr>
        <w:t>____________________________________________________________</w:t>
      </w:r>
    </w:p>
    <w:p w14:paraId="4396B46C" w14:textId="77777777" w:rsidR="007419FA" w:rsidRPr="0090727F" w:rsidRDefault="007419FA" w:rsidP="007419FA">
      <w:pPr>
        <w:spacing w:line="276" w:lineRule="auto"/>
        <w:rPr>
          <w:rFonts w:asciiTheme="majorBidi" w:hAnsiTheme="majorBidi" w:cstheme="majorBidi"/>
          <w:i/>
          <w:sz w:val="28"/>
          <w:szCs w:val="28"/>
        </w:rPr>
      </w:pPr>
      <w:r w:rsidRPr="0090727F">
        <w:rPr>
          <w:rFonts w:asciiTheme="majorBidi" w:hAnsiTheme="majorBidi" w:cstheme="majorBidi"/>
          <w:i/>
          <w:sz w:val="28"/>
          <w:szCs w:val="28"/>
        </w:rPr>
        <w:t>____________________________________________________________________________________________________________________________________________________________________________________________________________________________________</w:t>
      </w:r>
      <w:r w:rsidR="00A533D3">
        <w:rPr>
          <w:rFonts w:asciiTheme="majorBidi" w:hAnsiTheme="majorBidi" w:cstheme="majorBidi"/>
          <w:i/>
          <w:sz w:val="28"/>
          <w:szCs w:val="28"/>
        </w:rPr>
        <w:t>____________________________________________________________</w:t>
      </w:r>
    </w:p>
    <w:p w14:paraId="079476D1" w14:textId="77777777" w:rsidR="007419FA" w:rsidRPr="0090727F" w:rsidRDefault="007419FA" w:rsidP="007419FA">
      <w:pPr>
        <w:spacing w:line="276" w:lineRule="auto"/>
        <w:rPr>
          <w:rFonts w:asciiTheme="majorBidi" w:hAnsiTheme="majorBidi" w:cstheme="majorBidi"/>
          <w:i/>
          <w:sz w:val="28"/>
          <w:szCs w:val="28"/>
        </w:rPr>
      </w:pPr>
      <w:r w:rsidRPr="0090727F">
        <w:rPr>
          <w:rFonts w:asciiTheme="majorBidi" w:hAnsiTheme="majorBidi" w:cstheme="majorBidi"/>
          <w:i/>
          <w:sz w:val="28"/>
          <w:szCs w:val="28"/>
        </w:rPr>
        <w:t>____________________________________________________________________________________________________________________________________________________________________________________________________________________________________</w:t>
      </w:r>
      <w:r w:rsidR="00A533D3">
        <w:rPr>
          <w:rFonts w:asciiTheme="majorBidi" w:hAnsiTheme="majorBidi" w:cstheme="majorBidi"/>
          <w:i/>
          <w:sz w:val="28"/>
          <w:szCs w:val="28"/>
        </w:rPr>
        <w:t>____________________________________________________________________________________________________________________________________</w:t>
      </w:r>
    </w:p>
    <w:p w14:paraId="659EF2C3" w14:textId="77777777" w:rsidR="00122F3E" w:rsidRDefault="007419FA" w:rsidP="00122F3E">
      <w:pPr>
        <w:spacing w:line="276" w:lineRule="auto"/>
        <w:rPr>
          <w:rFonts w:asciiTheme="majorBidi" w:hAnsiTheme="majorBidi" w:cstheme="majorBidi"/>
          <w:b/>
          <w:i/>
          <w:noProof/>
          <w:sz w:val="28"/>
          <w:szCs w:val="28"/>
        </w:rPr>
      </w:pPr>
      <w:r w:rsidRPr="0090727F">
        <w:rPr>
          <w:rFonts w:asciiTheme="majorBidi" w:hAnsiTheme="majorBidi" w:cstheme="majorBidi"/>
          <w:i/>
          <w:sz w:val="28"/>
          <w:szCs w:val="28"/>
        </w:rPr>
        <w:t>___________________________________________________________________________________________________________________________________________________________________________</w:t>
      </w:r>
      <w:r w:rsidR="00A533D3">
        <w:rPr>
          <w:rFonts w:asciiTheme="majorBidi" w:hAnsiTheme="majorBidi" w:cstheme="majorBidi"/>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D3FD95" w14:textId="77777777" w:rsidR="00122F3E" w:rsidRDefault="00122F3E">
      <w:pPr>
        <w:rPr>
          <w:rFonts w:asciiTheme="majorBidi" w:hAnsiTheme="majorBidi" w:cstheme="majorBidi"/>
          <w:b/>
          <w:i/>
          <w:noProof/>
          <w:sz w:val="28"/>
          <w:szCs w:val="28"/>
        </w:rPr>
      </w:pPr>
      <w:r>
        <w:rPr>
          <w:rFonts w:asciiTheme="majorBidi" w:hAnsiTheme="majorBidi" w:cstheme="majorBidi"/>
          <w:b/>
          <w:i/>
          <w:noProof/>
          <w:sz w:val="28"/>
          <w:szCs w:val="28"/>
        </w:rPr>
        <w:br w:type="page"/>
      </w:r>
    </w:p>
    <w:p w14:paraId="68B3EF54" w14:textId="77777777" w:rsidR="00553210" w:rsidRPr="004372ED" w:rsidRDefault="00553210" w:rsidP="00553210">
      <w:pPr>
        <w:spacing w:line="276" w:lineRule="auto"/>
        <w:jc w:val="center"/>
        <w:rPr>
          <w:b/>
          <w:i/>
          <w:noProof/>
          <w:sz w:val="28"/>
          <w:szCs w:val="28"/>
        </w:rPr>
      </w:pPr>
      <w:r w:rsidRPr="004372ED">
        <w:rPr>
          <w:b/>
          <w:i/>
          <w:noProof/>
          <w:sz w:val="28"/>
          <w:szCs w:val="28"/>
        </w:rPr>
        <w:lastRenderedPageBreak/>
        <w:t>Teacher Pages</w:t>
      </w:r>
    </w:p>
    <w:p w14:paraId="59F15E2D" w14:textId="77777777" w:rsidR="00553210" w:rsidRPr="0038198C" w:rsidRDefault="00553210" w:rsidP="00553210">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1BB6DD6F" w14:textId="77777777" w:rsidR="00C8788F" w:rsidRPr="0090727F" w:rsidRDefault="00C8788F" w:rsidP="00C8788F">
      <w:pPr>
        <w:spacing w:line="276" w:lineRule="auto"/>
        <w:rPr>
          <w:rFonts w:asciiTheme="majorBidi" w:hAnsiTheme="majorBidi" w:cstheme="majorBidi"/>
          <w:b/>
          <w:i/>
          <w:sz w:val="16"/>
          <w:szCs w:val="16"/>
        </w:rPr>
      </w:pPr>
    </w:p>
    <w:p w14:paraId="5159B32E" w14:textId="77777777" w:rsidR="00DC28AF" w:rsidRPr="00A533D3" w:rsidRDefault="006D374D" w:rsidP="00A533D3">
      <w:pPr>
        <w:spacing w:line="276" w:lineRule="auto"/>
        <w:rPr>
          <w:rFonts w:asciiTheme="majorBidi" w:hAnsiTheme="majorBidi" w:cstheme="majorBidi"/>
          <w:b/>
          <w:i/>
          <w:color w:val="0070C0"/>
          <w:szCs w:val="24"/>
        </w:rPr>
      </w:pPr>
      <w:r w:rsidRPr="00C14F3C">
        <w:rPr>
          <w:rFonts w:asciiTheme="majorBidi" w:hAnsiTheme="majorBidi" w:cstheme="majorBidi"/>
          <w:b/>
          <w:szCs w:val="24"/>
        </w:rPr>
        <w:t>FOCUSING QUESTION:</w:t>
      </w:r>
      <w:r w:rsidRPr="00C14F3C">
        <w:rPr>
          <w:rFonts w:asciiTheme="majorBidi" w:hAnsiTheme="majorBidi" w:cstheme="majorBidi"/>
          <w:szCs w:val="24"/>
        </w:rPr>
        <w:t xml:space="preserve"> </w:t>
      </w:r>
      <w:r w:rsidR="00862F06" w:rsidRPr="0090727F">
        <w:rPr>
          <w:rFonts w:asciiTheme="majorBidi" w:hAnsiTheme="majorBidi" w:cstheme="majorBidi"/>
          <w:i/>
          <w:szCs w:val="24"/>
        </w:rPr>
        <w:t>How does Ruby adjust to her new school?</w:t>
      </w:r>
    </w:p>
    <w:p w14:paraId="793BCCF7" w14:textId="77777777" w:rsidR="00767C4B" w:rsidRPr="0090727F" w:rsidRDefault="006D374D" w:rsidP="00767C4B">
      <w:pPr>
        <w:spacing w:line="276" w:lineRule="auto"/>
        <w:rPr>
          <w:rFonts w:asciiTheme="majorBidi" w:hAnsiTheme="majorBidi" w:cstheme="majorBidi"/>
          <w:b/>
          <w:i/>
          <w:color w:val="0070C0"/>
          <w:szCs w:val="24"/>
        </w:rPr>
      </w:pPr>
      <w:r w:rsidRPr="00C14F3C">
        <w:rPr>
          <w:rFonts w:asciiTheme="majorBidi" w:hAnsiTheme="majorBidi" w:cstheme="majorBidi"/>
          <w:b/>
          <w:iCs/>
          <w:szCs w:val="24"/>
        </w:rPr>
        <w:t>POSSIBLE FOCUS STATEMENT:</w:t>
      </w:r>
      <w:r w:rsidR="00862F06" w:rsidRPr="00C14F3C">
        <w:rPr>
          <w:rFonts w:asciiTheme="majorBidi" w:hAnsiTheme="majorBidi" w:cstheme="majorBidi"/>
          <w:b/>
          <w:iCs/>
          <w:szCs w:val="24"/>
        </w:rPr>
        <w:t xml:space="preserve"> </w:t>
      </w:r>
      <w:r w:rsidR="00862F06" w:rsidRPr="00A533D3">
        <w:rPr>
          <w:rFonts w:asciiTheme="majorBidi" w:hAnsiTheme="majorBidi" w:cstheme="majorBidi"/>
          <w:bCs/>
          <w:i/>
          <w:szCs w:val="24"/>
        </w:rPr>
        <w:t>Ruby wanted to fit in at her new school.</w:t>
      </w:r>
    </w:p>
    <w:p w14:paraId="06331718" w14:textId="77777777" w:rsidR="00F12749" w:rsidRPr="0090727F" w:rsidRDefault="00F12749" w:rsidP="006D374D">
      <w:pPr>
        <w:ind w:left="360"/>
        <w:rPr>
          <w:rFonts w:asciiTheme="majorBidi" w:hAnsiTheme="majorBidi" w:cstheme="majorBidi"/>
          <w:i/>
          <w:color w:val="FF0000"/>
          <w:szCs w:val="24"/>
        </w:rPr>
      </w:pPr>
    </w:p>
    <w:tbl>
      <w:tblPr>
        <w:tblStyle w:val="TableGrid"/>
        <w:tblW w:w="0" w:type="auto"/>
        <w:tblLook w:val="04A0" w:firstRow="1" w:lastRow="0" w:firstColumn="1" w:lastColumn="0" w:noHBand="0" w:noVBand="1"/>
      </w:tblPr>
      <w:tblGrid>
        <w:gridCol w:w="4629"/>
        <w:gridCol w:w="4067"/>
        <w:gridCol w:w="810"/>
      </w:tblGrid>
      <w:tr w:rsidR="00F12749" w:rsidRPr="0090727F" w14:paraId="68C40744" w14:textId="77777777">
        <w:tc>
          <w:tcPr>
            <w:tcW w:w="4629" w:type="dxa"/>
          </w:tcPr>
          <w:p w14:paraId="7109B4D4" w14:textId="77777777" w:rsidR="00F12749" w:rsidRPr="001A17DD" w:rsidRDefault="00F12749" w:rsidP="00336D78">
            <w:pPr>
              <w:spacing w:line="276" w:lineRule="auto"/>
              <w:jc w:val="center"/>
              <w:rPr>
                <w:rFonts w:asciiTheme="majorBidi" w:hAnsiTheme="majorBidi" w:cstheme="majorBidi"/>
                <w:b/>
                <w:bCs/>
                <w:iCs/>
                <w:sz w:val="28"/>
                <w:szCs w:val="28"/>
              </w:rPr>
            </w:pPr>
            <w:r w:rsidRPr="001A17DD">
              <w:rPr>
                <w:rFonts w:asciiTheme="majorBidi" w:hAnsiTheme="majorBidi" w:cstheme="majorBidi"/>
                <w:b/>
                <w:bCs/>
                <w:iCs/>
                <w:sz w:val="28"/>
                <w:szCs w:val="28"/>
              </w:rPr>
              <w:t>Evidence</w:t>
            </w:r>
          </w:p>
          <w:p w14:paraId="1C6B234D" w14:textId="77777777" w:rsidR="00F12749" w:rsidRPr="001A17DD" w:rsidRDefault="00862F06" w:rsidP="00336D78">
            <w:pPr>
              <w:spacing w:line="276" w:lineRule="auto"/>
              <w:jc w:val="center"/>
              <w:rPr>
                <w:rFonts w:asciiTheme="majorBidi" w:hAnsiTheme="majorBidi" w:cstheme="majorBidi"/>
                <w:color w:val="FF0000"/>
                <w:szCs w:val="24"/>
              </w:rPr>
            </w:pPr>
            <w:r w:rsidRPr="001A17DD">
              <w:rPr>
                <w:rFonts w:asciiTheme="majorBidi" w:hAnsiTheme="majorBidi" w:cstheme="majorBidi"/>
                <w:szCs w:val="24"/>
              </w:rPr>
              <w:t>What did Ruby do?</w:t>
            </w:r>
          </w:p>
        </w:tc>
        <w:tc>
          <w:tcPr>
            <w:tcW w:w="4067" w:type="dxa"/>
          </w:tcPr>
          <w:p w14:paraId="5536053B" w14:textId="77777777" w:rsidR="00F12749" w:rsidRPr="001A17DD" w:rsidRDefault="00F12749" w:rsidP="00F12749">
            <w:pPr>
              <w:spacing w:line="276" w:lineRule="auto"/>
              <w:jc w:val="center"/>
              <w:rPr>
                <w:rFonts w:asciiTheme="majorBidi" w:hAnsiTheme="majorBidi" w:cstheme="majorBidi"/>
                <w:b/>
                <w:bCs/>
                <w:iCs/>
                <w:sz w:val="28"/>
                <w:szCs w:val="28"/>
              </w:rPr>
            </w:pPr>
            <w:r w:rsidRPr="001A17DD">
              <w:rPr>
                <w:rFonts w:asciiTheme="majorBidi" w:hAnsiTheme="majorBidi" w:cstheme="majorBidi"/>
                <w:b/>
                <w:bCs/>
                <w:iCs/>
                <w:sz w:val="28"/>
                <w:szCs w:val="28"/>
              </w:rPr>
              <w:t xml:space="preserve">Elaboration </w:t>
            </w:r>
          </w:p>
          <w:p w14:paraId="1473947C" w14:textId="77777777" w:rsidR="00F12749" w:rsidRPr="0090727F" w:rsidRDefault="00862F06" w:rsidP="00307FF3">
            <w:pPr>
              <w:spacing w:line="276" w:lineRule="auto"/>
              <w:jc w:val="center"/>
              <w:rPr>
                <w:rFonts w:asciiTheme="majorBidi" w:hAnsiTheme="majorBidi" w:cstheme="majorBidi"/>
                <w:szCs w:val="24"/>
              </w:rPr>
            </w:pPr>
            <w:r w:rsidRPr="0090727F">
              <w:rPr>
                <w:rFonts w:asciiTheme="majorBidi" w:hAnsiTheme="majorBidi" w:cstheme="majorBidi"/>
                <w:szCs w:val="24"/>
              </w:rPr>
              <w:t xml:space="preserve">Why </w:t>
            </w:r>
            <w:r w:rsidR="00307FF3" w:rsidRPr="0090727F">
              <w:rPr>
                <w:rFonts w:asciiTheme="majorBidi" w:hAnsiTheme="majorBidi" w:cstheme="majorBidi"/>
                <w:szCs w:val="24"/>
              </w:rPr>
              <w:t>did she think it would help her</w:t>
            </w:r>
            <w:r w:rsidRPr="0090727F">
              <w:rPr>
                <w:rFonts w:asciiTheme="majorBidi" w:hAnsiTheme="majorBidi" w:cstheme="majorBidi"/>
                <w:szCs w:val="24"/>
              </w:rPr>
              <w:t>?</w:t>
            </w:r>
          </w:p>
        </w:tc>
        <w:tc>
          <w:tcPr>
            <w:tcW w:w="810" w:type="dxa"/>
          </w:tcPr>
          <w:p w14:paraId="311409AD" w14:textId="77777777" w:rsidR="00F12749" w:rsidRPr="001A17DD" w:rsidRDefault="00F12749" w:rsidP="00336D78">
            <w:pPr>
              <w:spacing w:line="276" w:lineRule="auto"/>
              <w:rPr>
                <w:rFonts w:asciiTheme="majorBidi" w:hAnsiTheme="majorBidi" w:cstheme="majorBidi"/>
                <w:b/>
                <w:bCs/>
                <w:iCs/>
                <w:sz w:val="20"/>
              </w:rPr>
            </w:pPr>
            <w:r w:rsidRPr="001A17DD">
              <w:rPr>
                <w:rFonts w:asciiTheme="majorBidi" w:hAnsiTheme="majorBidi" w:cstheme="majorBidi"/>
                <w:b/>
                <w:bCs/>
                <w:iCs/>
                <w:szCs w:val="24"/>
              </w:rPr>
              <w:t>Page</w:t>
            </w:r>
          </w:p>
        </w:tc>
      </w:tr>
      <w:tr w:rsidR="00F12749" w:rsidRPr="0090727F" w14:paraId="6DB06990" w14:textId="77777777">
        <w:tc>
          <w:tcPr>
            <w:tcW w:w="4629" w:type="dxa"/>
          </w:tcPr>
          <w:p w14:paraId="4357983D" w14:textId="77777777" w:rsidR="001A17DD" w:rsidRPr="00553210" w:rsidRDefault="001A17DD" w:rsidP="001A17DD">
            <w:pPr>
              <w:pStyle w:val="ListParagraph"/>
              <w:numPr>
                <w:ilvl w:val="0"/>
                <w:numId w:val="13"/>
              </w:numPr>
              <w:rPr>
                <w:rFonts w:ascii="Apple Chancery" w:hAnsi="Apple Chancery" w:cstheme="majorBidi"/>
                <w:bCs/>
                <w:szCs w:val="24"/>
              </w:rPr>
            </w:pPr>
            <w:r w:rsidRPr="00553210">
              <w:rPr>
                <w:rFonts w:ascii="Apple Chancery" w:hAnsi="Apple Chancery" w:cstheme="majorBidi"/>
                <w:bCs/>
                <w:szCs w:val="24"/>
              </w:rPr>
              <w:t>dressed like Angela</w:t>
            </w:r>
          </w:p>
          <w:p w14:paraId="12784284" w14:textId="77777777" w:rsidR="00862F06" w:rsidRPr="00553210" w:rsidRDefault="00307FF3" w:rsidP="00862F06">
            <w:pPr>
              <w:pStyle w:val="ListParagraph"/>
              <w:numPr>
                <w:ilvl w:val="0"/>
                <w:numId w:val="13"/>
              </w:numPr>
              <w:rPr>
                <w:rFonts w:ascii="Apple Chancery" w:hAnsi="Apple Chancery" w:cstheme="majorBidi"/>
                <w:bCs/>
                <w:szCs w:val="24"/>
              </w:rPr>
            </w:pPr>
            <w:r w:rsidRPr="00553210">
              <w:rPr>
                <w:rFonts w:ascii="Apple Chancery" w:hAnsi="Apple Chancery" w:cstheme="majorBidi"/>
                <w:bCs/>
                <w:szCs w:val="24"/>
              </w:rPr>
              <w:t>w</w:t>
            </w:r>
            <w:r w:rsidR="00862F06" w:rsidRPr="00553210">
              <w:rPr>
                <w:rFonts w:ascii="Apple Chancery" w:hAnsi="Apple Chancery" w:cstheme="majorBidi"/>
                <w:bCs/>
                <w:szCs w:val="24"/>
              </w:rPr>
              <w:t>ore a red bow</w:t>
            </w:r>
          </w:p>
          <w:p w14:paraId="2A9C7A13" w14:textId="77777777" w:rsidR="00862F06" w:rsidRPr="00553210" w:rsidRDefault="00307FF3" w:rsidP="00862F06">
            <w:pPr>
              <w:pStyle w:val="ListParagraph"/>
              <w:numPr>
                <w:ilvl w:val="0"/>
                <w:numId w:val="13"/>
              </w:numPr>
              <w:rPr>
                <w:rFonts w:ascii="Apple Chancery" w:hAnsi="Apple Chancery" w:cstheme="majorBidi"/>
                <w:bCs/>
                <w:szCs w:val="24"/>
              </w:rPr>
            </w:pPr>
            <w:r w:rsidRPr="00553210">
              <w:rPr>
                <w:rFonts w:ascii="Apple Chancery" w:hAnsi="Apple Chancery" w:cstheme="majorBidi"/>
                <w:bCs/>
                <w:szCs w:val="24"/>
              </w:rPr>
              <w:t>w</w:t>
            </w:r>
            <w:r w:rsidR="00862F06" w:rsidRPr="00553210">
              <w:rPr>
                <w:rFonts w:ascii="Apple Chancery" w:hAnsi="Apple Chancery" w:cstheme="majorBidi"/>
                <w:bCs/>
                <w:szCs w:val="24"/>
              </w:rPr>
              <w:t>ore a sweater with daisies on it</w:t>
            </w:r>
          </w:p>
          <w:p w14:paraId="5004069D" w14:textId="77777777" w:rsidR="00862F06" w:rsidRPr="00553210" w:rsidRDefault="00307FF3" w:rsidP="00862F06">
            <w:pPr>
              <w:pStyle w:val="ListParagraph"/>
              <w:numPr>
                <w:ilvl w:val="0"/>
                <w:numId w:val="13"/>
              </w:numPr>
              <w:rPr>
                <w:rFonts w:ascii="Apple Chancery" w:hAnsi="Apple Chancery" w:cstheme="majorBidi"/>
                <w:bCs/>
                <w:szCs w:val="24"/>
              </w:rPr>
            </w:pPr>
            <w:r w:rsidRPr="00553210">
              <w:rPr>
                <w:rFonts w:ascii="Apple Chancery" w:hAnsi="Apple Chancery" w:cstheme="majorBidi"/>
                <w:bCs/>
                <w:szCs w:val="24"/>
              </w:rPr>
              <w:t>w</w:t>
            </w:r>
            <w:r w:rsidR="00862F06" w:rsidRPr="00553210">
              <w:rPr>
                <w:rFonts w:ascii="Apple Chancery" w:hAnsi="Apple Chancery" w:cstheme="majorBidi"/>
                <w:bCs/>
                <w:szCs w:val="24"/>
              </w:rPr>
              <w:t>ore a hand painted tee shirt and sneakers</w:t>
            </w:r>
          </w:p>
          <w:p w14:paraId="457E9B76" w14:textId="77777777" w:rsidR="00862F06" w:rsidRPr="00553210" w:rsidRDefault="00307FF3" w:rsidP="00862F06">
            <w:pPr>
              <w:pStyle w:val="ListParagraph"/>
              <w:numPr>
                <w:ilvl w:val="0"/>
                <w:numId w:val="13"/>
              </w:numPr>
              <w:rPr>
                <w:rFonts w:ascii="Apple Chancery" w:hAnsi="Apple Chancery" w:cstheme="majorBidi"/>
                <w:bCs/>
                <w:szCs w:val="24"/>
              </w:rPr>
            </w:pPr>
            <w:r w:rsidRPr="00553210">
              <w:rPr>
                <w:rFonts w:ascii="Apple Chancery" w:hAnsi="Apple Chancery" w:cstheme="majorBidi"/>
                <w:bCs/>
                <w:szCs w:val="24"/>
              </w:rPr>
              <w:t>w</w:t>
            </w:r>
            <w:r w:rsidR="00862F06" w:rsidRPr="00553210">
              <w:rPr>
                <w:rFonts w:ascii="Apple Chancery" w:hAnsi="Apple Chancery" w:cstheme="majorBidi"/>
                <w:bCs/>
                <w:szCs w:val="24"/>
              </w:rPr>
              <w:t>ore a red and lavender striped dress</w:t>
            </w:r>
          </w:p>
          <w:p w14:paraId="251EE352" w14:textId="77777777" w:rsidR="00F12749" w:rsidRPr="00553210" w:rsidRDefault="00F12749" w:rsidP="00F44B24">
            <w:pPr>
              <w:spacing w:line="276" w:lineRule="auto"/>
              <w:rPr>
                <w:rFonts w:ascii="Apple Chancery" w:hAnsi="Apple Chancery" w:cstheme="majorBidi"/>
                <w:bCs/>
                <w:sz w:val="18"/>
                <w:szCs w:val="18"/>
              </w:rPr>
            </w:pPr>
          </w:p>
        </w:tc>
        <w:tc>
          <w:tcPr>
            <w:tcW w:w="4067" w:type="dxa"/>
          </w:tcPr>
          <w:p w14:paraId="2D039862" w14:textId="77777777" w:rsidR="00F12749" w:rsidRPr="00553210" w:rsidRDefault="00862F06" w:rsidP="00B17AB7">
            <w:pPr>
              <w:spacing w:line="276" w:lineRule="auto"/>
              <w:rPr>
                <w:rFonts w:ascii="Apple Chancery" w:hAnsi="Apple Chancery" w:cstheme="majorBidi"/>
                <w:bCs/>
                <w:szCs w:val="24"/>
              </w:rPr>
            </w:pPr>
            <w:r w:rsidRPr="00553210">
              <w:rPr>
                <w:rFonts w:ascii="Apple Chancery" w:hAnsi="Apple Chancery" w:cstheme="majorBidi"/>
                <w:bCs/>
                <w:szCs w:val="24"/>
              </w:rPr>
              <w:t xml:space="preserve">She </w:t>
            </w:r>
            <w:r w:rsidR="00B17AB7" w:rsidRPr="00553210">
              <w:rPr>
                <w:rFonts w:ascii="Apple Chancery" w:hAnsi="Apple Chancery" w:cstheme="majorBidi"/>
                <w:bCs/>
                <w:szCs w:val="24"/>
              </w:rPr>
              <w:t>would</w:t>
            </w:r>
            <w:r w:rsidRPr="00553210">
              <w:rPr>
                <w:rFonts w:ascii="Apple Chancery" w:hAnsi="Apple Chancery" w:cstheme="majorBidi"/>
                <w:bCs/>
                <w:szCs w:val="24"/>
              </w:rPr>
              <w:t xml:space="preserve"> look just like Angela</w:t>
            </w:r>
          </w:p>
        </w:tc>
        <w:tc>
          <w:tcPr>
            <w:tcW w:w="810" w:type="dxa"/>
          </w:tcPr>
          <w:p w14:paraId="7DF9A809" w14:textId="77777777" w:rsidR="00F12749" w:rsidRPr="00553210" w:rsidRDefault="002A61EC" w:rsidP="00336D78">
            <w:pPr>
              <w:spacing w:line="276" w:lineRule="auto"/>
              <w:rPr>
                <w:rFonts w:ascii="Apple Chancery" w:hAnsi="Apple Chancery" w:cstheme="majorBidi"/>
                <w:bCs/>
                <w:szCs w:val="24"/>
              </w:rPr>
            </w:pPr>
            <w:r w:rsidRPr="00553210">
              <w:rPr>
                <w:rFonts w:ascii="Apple Chancery" w:hAnsi="Apple Chancery" w:cstheme="majorBidi"/>
                <w:bCs/>
                <w:szCs w:val="24"/>
              </w:rPr>
              <w:t>24, 25, 27, 28, 30</w:t>
            </w:r>
          </w:p>
        </w:tc>
      </w:tr>
      <w:tr w:rsidR="00F12749" w:rsidRPr="0090727F" w14:paraId="2599276E" w14:textId="77777777">
        <w:tc>
          <w:tcPr>
            <w:tcW w:w="4629" w:type="dxa"/>
          </w:tcPr>
          <w:p w14:paraId="23CEA2BD" w14:textId="77777777" w:rsidR="00F12749" w:rsidRPr="00553210" w:rsidRDefault="00862F06" w:rsidP="00336D78">
            <w:pPr>
              <w:spacing w:line="276" w:lineRule="auto"/>
              <w:rPr>
                <w:rFonts w:ascii="Apple Chancery" w:hAnsi="Apple Chancery" w:cstheme="majorBidi"/>
                <w:bCs/>
                <w:szCs w:val="24"/>
              </w:rPr>
            </w:pPr>
            <w:r w:rsidRPr="00553210">
              <w:rPr>
                <w:rFonts w:ascii="Apple Chancery" w:hAnsi="Apple Chancery" w:cstheme="majorBidi"/>
                <w:bCs/>
                <w:szCs w:val="24"/>
              </w:rPr>
              <w:t>Recited a poem similar to Angela’s</w:t>
            </w:r>
          </w:p>
        </w:tc>
        <w:tc>
          <w:tcPr>
            <w:tcW w:w="4067" w:type="dxa"/>
          </w:tcPr>
          <w:p w14:paraId="4945F604" w14:textId="77777777" w:rsidR="00F12749" w:rsidRPr="00553210" w:rsidRDefault="00862F06" w:rsidP="00B17AB7">
            <w:pPr>
              <w:spacing w:line="276" w:lineRule="auto"/>
              <w:rPr>
                <w:rFonts w:ascii="Apple Chancery" w:hAnsi="Apple Chancery" w:cstheme="majorBidi"/>
                <w:bCs/>
                <w:szCs w:val="24"/>
              </w:rPr>
            </w:pPr>
            <w:r w:rsidRPr="00553210">
              <w:rPr>
                <w:rFonts w:ascii="Apple Chancery" w:hAnsi="Apple Chancery" w:cstheme="majorBidi"/>
                <w:bCs/>
                <w:szCs w:val="24"/>
              </w:rPr>
              <w:t xml:space="preserve">She </w:t>
            </w:r>
            <w:r w:rsidR="00B17AB7" w:rsidRPr="00553210">
              <w:rPr>
                <w:rFonts w:ascii="Apple Chancery" w:hAnsi="Apple Chancery" w:cstheme="majorBidi"/>
                <w:bCs/>
                <w:szCs w:val="24"/>
              </w:rPr>
              <w:t>would</w:t>
            </w:r>
            <w:r w:rsidRPr="00553210">
              <w:rPr>
                <w:rFonts w:ascii="Apple Chancery" w:hAnsi="Apple Chancery" w:cstheme="majorBidi"/>
                <w:bCs/>
                <w:szCs w:val="24"/>
              </w:rPr>
              <w:t xml:space="preserve"> write like Angela</w:t>
            </w:r>
          </w:p>
        </w:tc>
        <w:tc>
          <w:tcPr>
            <w:tcW w:w="810" w:type="dxa"/>
          </w:tcPr>
          <w:p w14:paraId="1BFBCAA0" w14:textId="77777777" w:rsidR="00F12749" w:rsidRPr="00553210" w:rsidRDefault="002A61EC" w:rsidP="00336D78">
            <w:pPr>
              <w:spacing w:line="276" w:lineRule="auto"/>
              <w:rPr>
                <w:rFonts w:ascii="Apple Chancery" w:hAnsi="Apple Chancery" w:cstheme="majorBidi"/>
                <w:bCs/>
                <w:szCs w:val="24"/>
              </w:rPr>
            </w:pPr>
            <w:r w:rsidRPr="00553210">
              <w:rPr>
                <w:rFonts w:ascii="Apple Chancery" w:hAnsi="Apple Chancery" w:cstheme="majorBidi"/>
                <w:bCs/>
                <w:szCs w:val="24"/>
              </w:rPr>
              <w:t>32</w:t>
            </w:r>
          </w:p>
        </w:tc>
      </w:tr>
      <w:tr w:rsidR="00F12749" w:rsidRPr="0090727F" w14:paraId="539F68B6" w14:textId="77777777">
        <w:tc>
          <w:tcPr>
            <w:tcW w:w="4629" w:type="dxa"/>
          </w:tcPr>
          <w:p w14:paraId="7F8A6F7D" w14:textId="77777777" w:rsidR="00F12749" w:rsidRPr="00553210" w:rsidRDefault="00862F06" w:rsidP="00336D78">
            <w:pPr>
              <w:spacing w:line="276" w:lineRule="auto"/>
              <w:rPr>
                <w:rFonts w:ascii="Apple Chancery" w:hAnsi="Apple Chancery" w:cstheme="majorBidi"/>
                <w:bCs/>
                <w:szCs w:val="24"/>
              </w:rPr>
            </w:pPr>
            <w:r w:rsidRPr="00553210">
              <w:rPr>
                <w:rFonts w:ascii="Apple Chancery" w:hAnsi="Apple Chancery" w:cstheme="majorBidi"/>
                <w:bCs/>
                <w:szCs w:val="24"/>
              </w:rPr>
              <w:t>Copied Miss Hart’s fingernails and weekend trip to opera</w:t>
            </w:r>
          </w:p>
        </w:tc>
        <w:tc>
          <w:tcPr>
            <w:tcW w:w="4067" w:type="dxa"/>
          </w:tcPr>
          <w:p w14:paraId="7CE40804" w14:textId="77777777" w:rsidR="00F12749" w:rsidRPr="00553210" w:rsidRDefault="00862F06" w:rsidP="00B17AB7">
            <w:pPr>
              <w:spacing w:line="276" w:lineRule="auto"/>
              <w:rPr>
                <w:rFonts w:ascii="Apple Chancery" w:hAnsi="Apple Chancery" w:cstheme="majorBidi"/>
                <w:bCs/>
                <w:szCs w:val="24"/>
              </w:rPr>
            </w:pPr>
            <w:r w:rsidRPr="00553210">
              <w:rPr>
                <w:rFonts w:ascii="Apple Chancery" w:hAnsi="Apple Chancery" w:cstheme="majorBidi"/>
                <w:bCs/>
                <w:szCs w:val="24"/>
              </w:rPr>
              <w:t xml:space="preserve">She </w:t>
            </w:r>
            <w:r w:rsidR="00B17AB7" w:rsidRPr="00553210">
              <w:rPr>
                <w:rFonts w:ascii="Apple Chancery" w:hAnsi="Apple Chancery" w:cstheme="majorBidi"/>
                <w:bCs/>
                <w:szCs w:val="24"/>
              </w:rPr>
              <w:t xml:space="preserve">would </w:t>
            </w:r>
            <w:r w:rsidRPr="00553210">
              <w:rPr>
                <w:rFonts w:ascii="Apple Chancery" w:hAnsi="Apple Chancery" w:cstheme="majorBidi"/>
                <w:bCs/>
                <w:szCs w:val="24"/>
              </w:rPr>
              <w:t>be like her teacher</w:t>
            </w:r>
          </w:p>
        </w:tc>
        <w:tc>
          <w:tcPr>
            <w:tcW w:w="810" w:type="dxa"/>
          </w:tcPr>
          <w:p w14:paraId="53147A29" w14:textId="77777777" w:rsidR="00F12749" w:rsidRPr="00553210" w:rsidRDefault="002A61EC" w:rsidP="00336D78">
            <w:pPr>
              <w:spacing w:line="276" w:lineRule="auto"/>
              <w:rPr>
                <w:rFonts w:ascii="Apple Chancery" w:hAnsi="Apple Chancery" w:cstheme="majorBidi"/>
                <w:bCs/>
                <w:szCs w:val="24"/>
              </w:rPr>
            </w:pPr>
            <w:r w:rsidRPr="00553210">
              <w:rPr>
                <w:rFonts w:ascii="Apple Chancery" w:hAnsi="Apple Chancery" w:cstheme="majorBidi"/>
                <w:bCs/>
                <w:szCs w:val="24"/>
              </w:rPr>
              <w:t>35</w:t>
            </w:r>
          </w:p>
        </w:tc>
      </w:tr>
      <w:tr w:rsidR="00F12749" w:rsidRPr="0090727F" w14:paraId="6396DC08" w14:textId="77777777">
        <w:tc>
          <w:tcPr>
            <w:tcW w:w="4629" w:type="dxa"/>
          </w:tcPr>
          <w:p w14:paraId="2580E496" w14:textId="77777777" w:rsidR="00F12749" w:rsidRPr="00553210" w:rsidRDefault="00862F06" w:rsidP="00336D78">
            <w:pPr>
              <w:spacing w:line="276" w:lineRule="auto"/>
              <w:rPr>
                <w:rFonts w:ascii="Apple Chancery" w:hAnsi="Apple Chancery" w:cstheme="majorBidi"/>
                <w:bCs/>
                <w:szCs w:val="24"/>
              </w:rPr>
            </w:pPr>
            <w:r w:rsidRPr="00553210">
              <w:rPr>
                <w:rFonts w:ascii="Apple Chancery" w:hAnsi="Apple Chancery" w:cstheme="majorBidi"/>
                <w:bCs/>
                <w:szCs w:val="24"/>
              </w:rPr>
              <w:t>She hopped around the classroom</w:t>
            </w:r>
          </w:p>
        </w:tc>
        <w:tc>
          <w:tcPr>
            <w:tcW w:w="4067" w:type="dxa"/>
          </w:tcPr>
          <w:p w14:paraId="5CCE197E" w14:textId="77777777" w:rsidR="00F12749" w:rsidRPr="00553210" w:rsidRDefault="00862F06" w:rsidP="00336D78">
            <w:pPr>
              <w:spacing w:line="276" w:lineRule="auto"/>
              <w:rPr>
                <w:rFonts w:ascii="Apple Chancery" w:hAnsi="Apple Chancery" w:cstheme="majorBidi"/>
                <w:bCs/>
                <w:szCs w:val="24"/>
              </w:rPr>
            </w:pPr>
            <w:r w:rsidRPr="00553210">
              <w:rPr>
                <w:rFonts w:ascii="Apple Chancery" w:hAnsi="Apple Chancery" w:cstheme="majorBidi"/>
                <w:bCs/>
                <w:szCs w:val="24"/>
              </w:rPr>
              <w:t>Everyone copied what she could do</w:t>
            </w:r>
          </w:p>
          <w:p w14:paraId="69B4F028" w14:textId="77777777" w:rsidR="00A06B21" w:rsidRPr="00553210" w:rsidRDefault="00A06B21" w:rsidP="00336D78">
            <w:pPr>
              <w:spacing w:line="276" w:lineRule="auto"/>
              <w:rPr>
                <w:rFonts w:ascii="Apple Chancery" w:hAnsi="Apple Chancery" w:cstheme="majorBidi"/>
                <w:bCs/>
                <w:szCs w:val="24"/>
              </w:rPr>
            </w:pPr>
            <w:r w:rsidRPr="00553210">
              <w:rPr>
                <w:rFonts w:ascii="Apple Chancery" w:hAnsi="Apple Chancery" w:cstheme="majorBidi"/>
                <w:bCs/>
                <w:szCs w:val="24"/>
              </w:rPr>
              <w:t>The class wanted to be like Ruby</w:t>
            </w:r>
          </w:p>
        </w:tc>
        <w:tc>
          <w:tcPr>
            <w:tcW w:w="810" w:type="dxa"/>
          </w:tcPr>
          <w:p w14:paraId="5D6E1242" w14:textId="77777777" w:rsidR="002A61EC" w:rsidRPr="00553210" w:rsidRDefault="002A61EC" w:rsidP="00336D78">
            <w:pPr>
              <w:spacing w:line="276" w:lineRule="auto"/>
              <w:rPr>
                <w:rFonts w:ascii="Apple Chancery" w:hAnsi="Apple Chancery" w:cstheme="majorBidi"/>
                <w:bCs/>
                <w:szCs w:val="24"/>
              </w:rPr>
            </w:pPr>
            <w:r w:rsidRPr="00553210">
              <w:rPr>
                <w:rFonts w:ascii="Apple Chancery" w:hAnsi="Apple Chancery" w:cstheme="majorBidi"/>
                <w:bCs/>
                <w:szCs w:val="24"/>
              </w:rPr>
              <w:t>37,</w:t>
            </w:r>
          </w:p>
          <w:p w14:paraId="62BF651C" w14:textId="77777777" w:rsidR="00F12749" w:rsidRPr="00553210" w:rsidRDefault="002A61EC" w:rsidP="00336D78">
            <w:pPr>
              <w:spacing w:line="276" w:lineRule="auto"/>
              <w:rPr>
                <w:rFonts w:ascii="Apple Chancery" w:hAnsi="Apple Chancery" w:cstheme="majorBidi"/>
                <w:bCs/>
                <w:szCs w:val="24"/>
              </w:rPr>
            </w:pPr>
            <w:r w:rsidRPr="00553210">
              <w:rPr>
                <w:rFonts w:ascii="Apple Chancery" w:hAnsi="Apple Chancery" w:cstheme="majorBidi"/>
                <w:bCs/>
                <w:szCs w:val="24"/>
              </w:rPr>
              <w:t>38</w:t>
            </w:r>
          </w:p>
        </w:tc>
      </w:tr>
    </w:tbl>
    <w:p w14:paraId="2D83F839" w14:textId="77777777" w:rsidR="001A17DD" w:rsidRDefault="001A17DD" w:rsidP="00C8788F">
      <w:pPr>
        <w:rPr>
          <w:rFonts w:asciiTheme="majorBidi" w:hAnsiTheme="majorBidi" w:cstheme="majorBidi"/>
          <w:szCs w:val="24"/>
        </w:rPr>
      </w:pPr>
    </w:p>
    <w:p w14:paraId="3AD669F7" w14:textId="77777777" w:rsidR="001A17DD" w:rsidRDefault="00C8788F" w:rsidP="001A17DD">
      <w:pPr>
        <w:rPr>
          <w:rFonts w:asciiTheme="majorBidi" w:hAnsiTheme="majorBidi" w:cstheme="majorBidi"/>
          <w:szCs w:val="24"/>
        </w:rPr>
      </w:pPr>
      <w:r w:rsidRPr="0090727F">
        <w:rPr>
          <w:rFonts w:asciiTheme="majorBidi" w:hAnsiTheme="majorBidi" w:cstheme="majorBidi"/>
          <w:szCs w:val="24"/>
        </w:rPr>
        <w:t>Additional notes to the teacher about this piece:</w:t>
      </w:r>
    </w:p>
    <w:p w14:paraId="4EABF89A" w14:textId="77777777" w:rsidR="001A17DD" w:rsidRDefault="001A17DD" w:rsidP="001A17DD">
      <w:pPr>
        <w:rPr>
          <w:rFonts w:asciiTheme="majorBidi" w:hAnsiTheme="majorBidi" w:cstheme="majorBidi"/>
          <w:szCs w:val="24"/>
        </w:rPr>
      </w:pPr>
    </w:p>
    <w:p w14:paraId="366D1DEA" w14:textId="77777777" w:rsidR="00373A13" w:rsidRPr="001A17DD" w:rsidRDefault="00862F06" w:rsidP="001A17DD">
      <w:pPr>
        <w:pStyle w:val="ListParagraph"/>
        <w:numPr>
          <w:ilvl w:val="0"/>
          <w:numId w:val="17"/>
        </w:numPr>
        <w:rPr>
          <w:rFonts w:asciiTheme="majorBidi" w:hAnsiTheme="majorBidi" w:cstheme="majorBidi"/>
          <w:szCs w:val="24"/>
        </w:rPr>
      </w:pPr>
      <w:r w:rsidRPr="001A17DD">
        <w:rPr>
          <w:rFonts w:asciiTheme="majorBidi" w:hAnsiTheme="majorBidi" w:cstheme="majorBidi"/>
          <w:iCs/>
          <w:szCs w:val="24"/>
        </w:rPr>
        <w:t>Detailed directions on using pantomime in the classroom are available in the Writing Resource Folder.</w:t>
      </w:r>
    </w:p>
    <w:p w14:paraId="1321580D" w14:textId="77777777" w:rsidR="00553210" w:rsidRPr="00553210" w:rsidRDefault="00553210" w:rsidP="00553210">
      <w:pPr>
        <w:spacing w:line="276" w:lineRule="auto"/>
        <w:ind w:left="360"/>
        <w:jc w:val="center"/>
        <w:rPr>
          <w:b/>
          <w:i/>
          <w:szCs w:val="32"/>
        </w:rPr>
      </w:pPr>
      <w:r w:rsidRPr="00553210">
        <w:rPr>
          <w:b/>
          <w:i/>
          <w:szCs w:val="32"/>
        </w:rPr>
        <w:t>Writing Sample</w:t>
      </w:r>
    </w:p>
    <w:p w14:paraId="013BAD7D" w14:textId="77777777" w:rsidR="00553210" w:rsidRPr="00553210" w:rsidRDefault="00553210" w:rsidP="00553210">
      <w:pPr>
        <w:spacing w:line="276" w:lineRule="auto"/>
        <w:ind w:left="360"/>
        <w:jc w:val="center"/>
        <w:rPr>
          <w:i/>
          <w:szCs w:val="24"/>
        </w:rPr>
      </w:pPr>
    </w:p>
    <w:p w14:paraId="697B41D1" w14:textId="77777777" w:rsidR="00553210" w:rsidRPr="00553210" w:rsidRDefault="00553210" w:rsidP="00553210">
      <w:pPr>
        <w:spacing w:line="276" w:lineRule="auto"/>
        <w:ind w:left="360"/>
        <w:jc w:val="center"/>
        <w:rPr>
          <w:i/>
          <w:szCs w:val="24"/>
        </w:rPr>
      </w:pPr>
      <w:r w:rsidRPr="00553210">
        <w:rPr>
          <w:i/>
          <w:szCs w:val="24"/>
        </w:rPr>
        <w:t xml:space="preserve">NOTE: This is for the teacher’s use only, not for students. The purpose is to show the teacher what the final piece might look like when students have completed their work. </w:t>
      </w:r>
    </w:p>
    <w:p w14:paraId="3898CB9D" w14:textId="77777777" w:rsidR="000237F8" w:rsidRPr="0090727F" w:rsidRDefault="000237F8" w:rsidP="000237F8">
      <w:pPr>
        <w:spacing w:line="276" w:lineRule="auto"/>
        <w:jc w:val="center"/>
        <w:rPr>
          <w:rFonts w:asciiTheme="majorBidi" w:hAnsiTheme="majorBidi" w:cstheme="majorBidi"/>
          <w:i/>
          <w:szCs w:val="24"/>
        </w:rPr>
      </w:pPr>
    </w:p>
    <w:p w14:paraId="58C81F6C" w14:textId="77777777" w:rsidR="00373A13" w:rsidRPr="001A17DD" w:rsidRDefault="000237F8" w:rsidP="001A17DD">
      <w:pPr>
        <w:spacing w:line="276" w:lineRule="auto"/>
        <w:jc w:val="center"/>
        <w:rPr>
          <w:rFonts w:asciiTheme="majorBidi" w:hAnsiTheme="majorBidi" w:cstheme="majorBidi"/>
          <w:b/>
          <w:bCs/>
          <w:i/>
          <w:szCs w:val="24"/>
        </w:rPr>
      </w:pPr>
      <w:r w:rsidRPr="001A17DD">
        <w:rPr>
          <w:rFonts w:asciiTheme="majorBidi" w:hAnsiTheme="majorBidi" w:cstheme="majorBidi"/>
          <w:b/>
          <w:bCs/>
          <w:i/>
          <w:szCs w:val="24"/>
        </w:rPr>
        <w:t xml:space="preserve">How does Ruby adjust to her new school? </w:t>
      </w:r>
    </w:p>
    <w:p w14:paraId="106A66D3" w14:textId="77777777" w:rsidR="00373A13" w:rsidRPr="0090727F" w:rsidRDefault="00373A13" w:rsidP="00373A13">
      <w:pPr>
        <w:ind w:left="360"/>
        <w:rPr>
          <w:rFonts w:asciiTheme="majorBidi" w:hAnsiTheme="majorBidi" w:cstheme="majorBidi"/>
          <w:szCs w:val="24"/>
        </w:rPr>
      </w:pPr>
    </w:p>
    <w:p w14:paraId="5CF77867" w14:textId="2929BA6B" w:rsidR="00823FF4" w:rsidRDefault="001A17DD" w:rsidP="001A17DD">
      <w:pPr>
        <w:spacing w:line="360" w:lineRule="auto"/>
        <w:rPr>
          <w:rFonts w:asciiTheme="majorBidi" w:hAnsiTheme="majorBidi" w:cstheme="majorBidi"/>
          <w:bCs/>
          <w:szCs w:val="24"/>
        </w:rPr>
      </w:pPr>
      <w:r>
        <w:rPr>
          <w:rFonts w:asciiTheme="majorBidi" w:hAnsiTheme="majorBidi" w:cstheme="majorBidi"/>
          <w:bCs/>
          <w:szCs w:val="24"/>
        </w:rPr>
        <w:tab/>
      </w:r>
      <w:r w:rsidR="00862F06" w:rsidRPr="001A17DD">
        <w:rPr>
          <w:rFonts w:asciiTheme="majorBidi" w:hAnsiTheme="majorBidi" w:cstheme="majorBidi"/>
          <w:bCs/>
          <w:szCs w:val="24"/>
        </w:rPr>
        <w:t xml:space="preserve">Ruby wanted to fit in at her new school. In the beginning, </w:t>
      </w:r>
      <w:r w:rsidR="000237F8" w:rsidRPr="001A17DD">
        <w:rPr>
          <w:rFonts w:asciiTheme="majorBidi" w:hAnsiTheme="majorBidi" w:cstheme="majorBidi"/>
          <w:bCs/>
          <w:szCs w:val="24"/>
        </w:rPr>
        <w:t xml:space="preserve">Ruby copied Angela’s clothes.  For example, she wore a bow, a sweater, a hand painted T-shirt and sneakers </w:t>
      </w:r>
      <w:r w:rsidR="00F71EF6" w:rsidRPr="001A17DD">
        <w:rPr>
          <w:rFonts w:asciiTheme="majorBidi" w:hAnsiTheme="majorBidi" w:cstheme="majorBidi"/>
          <w:bCs/>
          <w:szCs w:val="24"/>
        </w:rPr>
        <w:t xml:space="preserve">so she would </w:t>
      </w:r>
      <w:r w:rsidR="000237F8" w:rsidRPr="001A17DD">
        <w:rPr>
          <w:rFonts w:asciiTheme="majorBidi" w:hAnsiTheme="majorBidi" w:cstheme="majorBidi"/>
          <w:bCs/>
          <w:szCs w:val="24"/>
        </w:rPr>
        <w:t xml:space="preserve">look </w:t>
      </w:r>
      <w:r w:rsidR="00A06B21" w:rsidRPr="001A17DD">
        <w:rPr>
          <w:rFonts w:asciiTheme="majorBidi" w:hAnsiTheme="majorBidi" w:cstheme="majorBidi"/>
          <w:bCs/>
          <w:szCs w:val="24"/>
        </w:rPr>
        <w:t>just like Angela.  After that, R</w:t>
      </w:r>
      <w:r w:rsidR="000237F8" w:rsidRPr="001A17DD">
        <w:rPr>
          <w:rFonts w:asciiTheme="majorBidi" w:hAnsiTheme="majorBidi" w:cstheme="majorBidi"/>
          <w:bCs/>
          <w:szCs w:val="24"/>
        </w:rPr>
        <w:t>uby recited a poem in class that was similar to Angela’s.  This shows she wanted to write just like Angela to fit in.  After Miss Hart talked to her, Ruby copied her teacher’s fingernails and weekend plans</w:t>
      </w:r>
      <w:r w:rsidR="00A06B21" w:rsidRPr="001A17DD">
        <w:rPr>
          <w:rFonts w:asciiTheme="majorBidi" w:hAnsiTheme="majorBidi" w:cstheme="majorBidi"/>
          <w:bCs/>
          <w:szCs w:val="24"/>
        </w:rPr>
        <w:t xml:space="preserve"> at share time</w:t>
      </w:r>
      <w:r w:rsidR="00F71EF6" w:rsidRPr="001A17DD">
        <w:rPr>
          <w:rFonts w:asciiTheme="majorBidi" w:hAnsiTheme="majorBidi" w:cstheme="majorBidi"/>
          <w:bCs/>
          <w:szCs w:val="24"/>
        </w:rPr>
        <w:t>, so she would be just like her teacher</w:t>
      </w:r>
      <w:r w:rsidR="000237F8" w:rsidRPr="001A17DD">
        <w:rPr>
          <w:rFonts w:asciiTheme="majorBidi" w:hAnsiTheme="majorBidi" w:cstheme="majorBidi"/>
          <w:bCs/>
          <w:szCs w:val="24"/>
        </w:rPr>
        <w:t xml:space="preserve">.  </w:t>
      </w:r>
      <w:r w:rsidR="00F71EF6" w:rsidRPr="001A17DD">
        <w:rPr>
          <w:rFonts w:asciiTheme="majorBidi" w:hAnsiTheme="majorBidi" w:cstheme="majorBidi"/>
          <w:bCs/>
          <w:szCs w:val="24"/>
        </w:rPr>
        <w:t>At the end of the story, w</w:t>
      </w:r>
      <w:r w:rsidR="000237F8" w:rsidRPr="001A17DD">
        <w:rPr>
          <w:rFonts w:asciiTheme="majorBidi" w:hAnsiTheme="majorBidi" w:cstheme="majorBidi"/>
          <w:bCs/>
          <w:szCs w:val="24"/>
        </w:rPr>
        <w:t xml:space="preserve">ith Miss Hart’s help, Ruby showed the class that she </w:t>
      </w:r>
      <w:r w:rsidR="00F71EF6" w:rsidRPr="001A17DD">
        <w:rPr>
          <w:rFonts w:asciiTheme="majorBidi" w:hAnsiTheme="majorBidi" w:cstheme="majorBidi"/>
          <w:bCs/>
          <w:szCs w:val="24"/>
        </w:rPr>
        <w:t xml:space="preserve">had </w:t>
      </w:r>
      <w:r w:rsidR="000237F8" w:rsidRPr="001A17DD">
        <w:rPr>
          <w:rFonts w:asciiTheme="majorBidi" w:hAnsiTheme="majorBidi" w:cstheme="majorBidi"/>
          <w:bCs/>
          <w:szCs w:val="24"/>
        </w:rPr>
        <w:t xml:space="preserve">hopped over the weekend.  The class cheered and copied her!  Ruby </w:t>
      </w:r>
      <w:r w:rsidR="00596A31" w:rsidRPr="001A17DD">
        <w:rPr>
          <w:rFonts w:asciiTheme="majorBidi" w:hAnsiTheme="majorBidi" w:cstheme="majorBidi"/>
          <w:bCs/>
          <w:szCs w:val="24"/>
        </w:rPr>
        <w:t xml:space="preserve">really wanted </w:t>
      </w:r>
      <w:r w:rsidR="000237F8" w:rsidRPr="001A17DD">
        <w:rPr>
          <w:rFonts w:asciiTheme="majorBidi" w:hAnsiTheme="majorBidi" w:cstheme="majorBidi"/>
          <w:bCs/>
          <w:szCs w:val="24"/>
        </w:rPr>
        <w:t xml:space="preserve">to </w:t>
      </w:r>
      <w:r w:rsidR="00F71EF6" w:rsidRPr="001A17DD">
        <w:rPr>
          <w:rFonts w:asciiTheme="majorBidi" w:hAnsiTheme="majorBidi" w:cstheme="majorBidi"/>
          <w:bCs/>
          <w:szCs w:val="24"/>
        </w:rPr>
        <w:t>fit in</w:t>
      </w:r>
      <w:r w:rsidR="00596A31" w:rsidRPr="001A17DD">
        <w:rPr>
          <w:rFonts w:asciiTheme="majorBidi" w:hAnsiTheme="majorBidi" w:cstheme="majorBidi"/>
          <w:bCs/>
          <w:szCs w:val="24"/>
        </w:rPr>
        <w:t xml:space="preserve"> at her new school. She did it by being </w:t>
      </w:r>
      <w:r w:rsidR="000237F8" w:rsidRPr="001A17DD">
        <w:rPr>
          <w:rFonts w:asciiTheme="majorBidi" w:hAnsiTheme="majorBidi" w:cstheme="majorBidi"/>
          <w:bCs/>
          <w:szCs w:val="24"/>
        </w:rPr>
        <w:t>herself</w:t>
      </w:r>
      <w:r w:rsidR="00F71EF6" w:rsidRPr="001A17DD">
        <w:rPr>
          <w:rFonts w:asciiTheme="majorBidi" w:hAnsiTheme="majorBidi" w:cstheme="majorBidi"/>
          <w:bCs/>
          <w:szCs w:val="24"/>
        </w:rPr>
        <w:t>!</w:t>
      </w:r>
      <w:r w:rsidR="000237F8" w:rsidRPr="001A17DD">
        <w:rPr>
          <w:rFonts w:asciiTheme="majorBidi" w:hAnsiTheme="majorBidi" w:cstheme="majorBidi"/>
          <w:bCs/>
          <w:szCs w:val="24"/>
        </w:rPr>
        <w:t xml:space="preserve"> </w:t>
      </w:r>
    </w:p>
    <w:p w14:paraId="6173D0CF" w14:textId="77777777" w:rsidR="009A486A" w:rsidRDefault="009A486A" w:rsidP="009A486A">
      <w:pPr>
        <w:jc w:val="center"/>
        <w:rPr>
          <w:rFonts w:cstheme="minorHAnsi"/>
          <w:sz w:val="36"/>
          <w:szCs w:val="36"/>
        </w:rPr>
      </w:pPr>
      <w:r w:rsidRPr="00C35538">
        <w:rPr>
          <w:rFonts w:cstheme="minorHAnsi"/>
          <w:sz w:val="36"/>
          <w:szCs w:val="36"/>
        </w:rPr>
        <w:lastRenderedPageBreak/>
        <w:t xml:space="preserve">Supports for English Language Learners (ELLs) to use </w:t>
      </w:r>
    </w:p>
    <w:p w14:paraId="1EFA78D5" w14:textId="331E6DEA" w:rsidR="009A486A" w:rsidRDefault="009A486A" w:rsidP="009A486A">
      <w:pPr>
        <w:jc w:val="center"/>
        <w:rPr>
          <w:rFonts w:cstheme="minorHAnsi"/>
          <w:sz w:val="36"/>
          <w:szCs w:val="36"/>
        </w:rPr>
      </w:pPr>
      <w:r w:rsidRPr="00C35538">
        <w:rPr>
          <w:rFonts w:cstheme="minorHAnsi"/>
          <w:sz w:val="36"/>
          <w:szCs w:val="36"/>
        </w:rPr>
        <w:t>with Basal Alignment Project Lessons</w:t>
      </w:r>
    </w:p>
    <w:p w14:paraId="316B863F" w14:textId="77777777" w:rsidR="009A486A" w:rsidRPr="00C35538" w:rsidRDefault="009A486A" w:rsidP="009A486A">
      <w:pPr>
        <w:jc w:val="center"/>
        <w:rPr>
          <w:rFonts w:cstheme="minorHAnsi"/>
          <w:sz w:val="36"/>
          <w:szCs w:val="36"/>
        </w:rPr>
      </w:pPr>
    </w:p>
    <w:p w14:paraId="09FA5162" w14:textId="0509E95F" w:rsidR="009A486A" w:rsidRDefault="009A486A" w:rsidP="009A486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684A83C0" w14:textId="77777777" w:rsidR="009A486A" w:rsidRPr="00887983" w:rsidRDefault="009A486A" w:rsidP="009A486A">
      <w:pPr>
        <w:rPr>
          <w:rFonts w:cstheme="minorHAnsi"/>
        </w:rPr>
      </w:pPr>
    </w:p>
    <w:p w14:paraId="6310D372" w14:textId="77777777" w:rsidR="009A486A" w:rsidRPr="00BB4479" w:rsidRDefault="009A486A" w:rsidP="009A486A">
      <w:pPr>
        <w:rPr>
          <w:rFonts w:cstheme="minorHAnsi"/>
          <w:b/>
          <w:sz w:val="28"/>
          <w:szCs w:val="28"/>
        </w:rPr>
      </w:pPr>
      <w:r w:rsidRPr="00C35538">
        <w:rPr>
          <w:rFonts w:cstheme="minorHAnsi"/>
          <w:b/>
          <w:sz w:val="28"/>
          <w:szCs w:val="28"/>
        </w:rPr>
        <w:t xml:space="preserve">Before the reading:  </w:t>
      </w:r>
    </w:p>
    <w:p w14:paraId="178CBB1F" w14:textId="77777777" w:rsidR="009A486A" w:rsidRPr="00C35538" w:rsidRDefault="009A486A" w:rsidP="009A486A">
      <w:pPr>
        <w:pStyle w:val="ListParagraph"/>
        <w:numPr>
          <w:ilvl w:val="0"/>
          <w:numId w:val="23"/>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0CF34DA9" w14:textId="77777777" w:rsidR="009A486A" w:rsidRPr="00C35538" w:rsidRDefault="009A486A" w:rsidP="009A486A">
      <w:pPr>
        <w:pStyle w:val="ListParagraph"/>
        <w:rPr>
          <w:rFonts w:cstheme="minorHAnsi"/>
        </w:rPr>
      </w:pPr>
    </w:p>
    <w:p w14:paraId="6CF7051D" w14:textId="77777777" w:rsidR="009A486A" w:rsidRDefault="009A486A" w:rsidP="009A486A">
      <w:pPr>
        <w:pStyle w:val="ListParagraph"/>
        <w:numPr>
          <w:ilvl w:val="0"/>
          <w:numId w:val="25"/>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5B8C16A1" w14:textId="77777777" w:rsidR="009A486A" w:rsidRPr="00C35538" w:rsidRDefault="009A486A" w:rsidP="009A486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284D0A50" w14:textId="77777777" w:rsidR="009A486A" w:rsidRDefault="009A486A" w:rsidP="009A486A">
      <w:pPr>
        <w:pStyle w:val="ListParagraph"/>
        <w:numPr>
          <w:ilvl w:val="0"/>
          <w:numId w:val="29"/>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2E916127" w14:textId="77777777" w:rsidR="009A486A" w:rsidRDefault="009A486A" w:rsidP="009A486A">
      <w:pPr>
        <w:pStyle w:val="ListParagraph"/>
        <w:numPr>
          <w:ilvl w:val="0"/>
          <w:numId w:val="29"/>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A48D097" w14:textId="77777777" w:rsidR="009A486A" w:rsidRDefault="009A486A" w:rsidP="009A486A">
      <w:pPr>
        <w:pStyle w:val="ListParagraph"/>
        <w:numPr>
          <w:ilvl w:val="0"/>
          <w:numId w:val="29"/>
        </w:numPr>
        <w:spacing w:after="160" w:line="256" w:lineRule="auto"/>
        <w:rPr>
          <w:rFonts w:cstheme="minorHAnsi"/>
        </w:rPr>
      </w:pPr>
      <w:r>
        <w:rPr>
          <w:rFonts w:cstheme="minorHAnsi"/>
        </w:rPr>
        <w:t xml:space="preserve">Keep a word wall or word bank where these new words can be added and that students can access later. </w:t>
      </w:r>
    </w:p>
    <w:p w14:paraId="7676E5E7" w14:textId="77777777" w:rsidR="009A486A" w:rsidRDefault="009A486A" w:rsidP="009A486A">
      <w:pPr>
        <w:pStyle w:val="ListParagraph"/>
        <w:numPr>
          <w:ilvl w:val="0"/>
          <w:numId w:val="29"/>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4A5EBFD6" w14:textId="77777777" w:rsidR="009A486A" w:rsidRDefault="009A486A" w:rsidP="009A486A">
      <w:pPr>
        <w:pStyle w:val="ListParagraph"/>
        <w:numPr>
          <w:ilvl w:val="0"/>
          <w:numId w:val="29"/>
        </w:numPr>
        <w:spacing w:after="160" w:line="256" w:lineRule="auto"/>
        <w:rPr>
          <w:rFonts w:cstheme="minorHAnsi"/>
        </w:rPr>
      </w:pPr>
      <w:r>
        <w:rPr>
          <w:rFonts w:cstheme="minorHAnsi"/>
        </w:rPr>
        <w:t>Create pictures using the word. These can even be added to your word wall!</w:t>
      </w:r>
    </w:p>
    <w:p w14:paraId="2FF24464" w14:textId="77777777" w:rsidR="009A486A" w:rsidRDefault="009A486A" w:rsidP="009A486A">
      <w:pPr>
        <w:pStyle w:val="ListParagraph"/>
        <w:numPr>
          <w:ilvl w:val="0"/>
          <w:numId w:val="29"/>
        </w:numPr>
        <w:spacing w:after="160" w:line="256" w:lineRule="auto"/>
        <w:rPr>
          <w:rFonts w:cstheme="minorHAnsi"/>
        </w:rPr>
      </w:pPr>
      <w:r w:rsidRPr="00887983">
        <w:rPr>
          <w:rFonts w:cstheme="minorHAnsi"/>
        </w:rPr>
        <w:t xml:space="preserve">Create lists of synonyms and antonyms for the word. </w:t>
      </w:r>
      <w:bookmarkStart w:id="2" w:name="_Hlk525125549"/>
    </w:p>
    <w:p w14:paraId="7C368D63" w14:textId="77777777" w:rsidR="009A486A" w:rsidRPr="00887983" w:rsidRDefault="009A486A" w:rsidP="009A486A">
      <w:pPr>
        <w:pStyle w:val="ListParagraph"/>
        <w:numPr>
          <w:ilvl w:val="0"/>
          <w:numId w:val="29"/>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53DAFFBB" w14:textId="77777777" w:rsidR="009A486A" w:rsidRPr="00BA3B4C" w:rsidRDefault="009A486A" w:rsidP="009A486A">
      <w:pPr>
        <w:pStyle w:val="ListParagraph"/>
        <w:numPr>
          <w:ilvl w:val="1"/>
          <w:numId w:val="24"/>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13919103" w14:textId="77777777" w:rsidR="009A486A" w:rsidRDefault="009A486A" w:rsidP="009A486A">
      <w:pPr>
        <w:pStyle w:val="ListParagraph"/>
        <w:ind w:left="1440"/>
        <w:rPr>
          <w:rFonts w:cstheme="minorHAnsi"/>
        </w:rPr>
      </w:pPr>
    </w:p>
    <w:p w14:paraId="5274DF07" w14:textId="77777777" w:rsidR="009A486A" w:rsidRPr="00580EBE" w:rsidRDefault="009A486A" w:rsidP="009A486A">
      <w:pPr>
        <w:pStyle w:val="ListParagraph"/>
        <w:numPr>
          <w:ilvl w:val="0"/>
          <w:numId w:val="24"/>
        </w:numPr>
        <w:spacing w:after="160" w:line="254" w:lineRule="auto"/>
        <w:rPr>
          <w:rFonts w:cstheme="minorHAnsi"/>
        </w:rPr>
      </w:pPr>
      <w:r w:rsidRPr="00580EBE">
        <w:rPr>
          <w:rFonts w:cstheme="minorHAnsi"/>
        </w:rPr>
        <w:t xml:space="preserve">Use graphic organizers to help introduce content. </w:t>
      </w:r>
    </w:p>
    <w:p w14:paraId="689CFF8F" w14:textId="77777777" w:rsidR="009A486A" w:rsidRDefault="009A486A" w:rsidP="009A486A">
      <w:pPr>
        <w:pStyle w:val="ListParagraph"/>
        <w:rPr>
          <w:rFonts w:cstheme="minorHAnsi"/>
          <w:b/>
        </w:rPr>
      </w:pPr>
    </w:p>
    <w:p w14:paraId="6A04FFFE" w14:textId="77777777" w:rsidR="009A486A" w:rsidRDefault="009A486A" w:rsidP="009A486A">
      <w:pPr>
        <w:pStyle w:val="ListParagraph"/>
        <w:rPr>
          <w:rFonts w:cstheme="minorHAnsi"/>
          <w:b/>
        </w:rPr>
      </w:pPr>
      <w:r>
        <w:rPr>
          <w:rFonts w:cstheme="minorHAnsi"/>
          <w:b/>
        </w:rPr>
        <w:t xml:space="preserve">Examples of Activities:  </w:t>
      </w:r>
    </w:p>
    <w:p w14:paraId="5CDD9474" w14:textId="77777777" w:rsidR="009A486A" w:rsidRPr="00580EBE" w:rsidRDefault="009A486A" w:rsidP="009A486A">
      <w:pPr>
        <w:pStyle w:val="ListParagraph"/>
        <w:numPr>
          <w:ilvl w:val="0"/>
          <w:numId w:val="26"/>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3B951689" w14:textId="77777777" w:rsidR="009A486A" w:rsidRPr="00580EBE" w:rsidRDefault="009A486A" w:rsidP="009A486A">
      <w:pPr>
        <w:pStyle w:val="ListParagraph"/>
        <w:numPr>
          <w:ilvl w:val="0"/>
          <w:numId w:val="26"/>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18E4AED" w14:textId="77777777" w:rsidR="009A486A" w:rsidRPr="00BB4479" w:rsidRDefault="009A486A" w:rsidP="009A486A">
      <w:pPr>
        <w:pStyle w:val="ListParagraph"/>
        <w:numPr>
          <w:ilvl w:val="0"/>
          <w:numId w:val="26"/>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ADD590A" w14:textId="77777777" w:rsidR="009A486A" w:rsidRDefault="009A486A" w:rsidP="009A486A">
      <w:pPr>
        <w:pStyle w:val="ListParagraph"/>
        <w:rPr>
          <w:rFonts w:cstheme="minorHAnsi"/>
        </w:rPr>
      </w:pPr>
    </w:p>
    <w:p w14:paraId="08ADA08A" w14:textId="77777777" w:rsidR="009A486A" w:rsidRDefault="009A486A" w:rsidP="009A486A">
      <w:pPr>
        <w:rPr>
          <w:rFonts w:cstheme="minorHAnsi"/>
          <w:b/>
        </w:rPr>
      </w:pPr>
      <w:r w:rsidRPr="00580EBE">
        <w:rPr>
          <w:rFonts w:cstheme="minorHAnsi"/>
          <w:b/>
          <w:sz w:val="28"/>
          <w:szCs w:val="28"/>
        </w:rPr>
        <w:t>During reading</w:t>
      </w:r>
      <w:r>
        <w:rPr>
          <w:rFonts w:cstheme="minorHAnsi"/>
          <w:b/>
        </w:rPr>
        <w:t xml:space="preserve">:  </w:t>
      </w:r>
    </w:p>
    <w:p w14:paraId="07F481B0" w14:textId="77777777" w:rsidR="009A486A" w:rsidRDefault="009A486A" w:rsidP="009A486A">
      <w:pPr>
        <w:pStyle w:val="ListParagraph"/>
        <w:rPr>
          <w:rFonts w:cstheme="minorHAnsi"/>
        </w:rPr>
      </w:pPr>
    </w:p>
    <w:p w14:paraId="4A1FEF37" w14:textId="77777777" w:rsidR="009A486A" w:rsidRDefault="009A486A" w:rsidP="009A486A">
      <w:pPr>
        <w:pStyle w:val="ListParagraph"/>
        <w:numPr>
          <w:ilvl w:val="0"/>
          <w:numId w:val="28"/>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4628E640" w14:textId="77777777" w:rsidR="009A486A" w:rsidRDefault="009A486A" w:rsidP="009A486A">
      <w:pPr>
        <w:pStyle w:val="ListParagraph"/>
        <w:rPr>
          <w:rFonts w:cstheme="minorHAnsi"/>
        </w:rPr>
      </w:pPr>
    </w:p>
    <w:p w14:paraId="2A15F3DA" w14:textId="77777777" w:rsidR="009A486A" w:rsidRDefault="009A486A" w:rsidP="009A486A">
      <w:pPr>
        <w:pStyle w:val="ListParagraph"/>
        <w:numPr>
          <w:ilvl w:val="0"/>
          <w:numId w:val="28"/>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738BA6E" w14:textId="77777777" w:rsidR="009A486A" w:rsidRDefault="009A486A" w:rsidP="009A486A">
      <w:pPr>
        <w:pStyle w:val="ListParagraph"/>
        <w:rPr>
          <w:rFonts w:cstheme="minorHAnsi"/>
        </w:rPr>
      </w:pPr>
    </w:p>
    <w:p w14:paraId="4654C555" w14:textId="77777777" w:rsidR="009A486A" w:rsidRDefault="009A486A" w:rsidP="009A486A">
      <w:pPr>
        <w:pStyle w:val="ListParagraph"/>
        <w:numPr>
          <w:ilvl w:val="0"/>
          <w:numId w:val="27"/>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3D2330A3" w14:textId="77777777" w:rsidR="009A486A" w:rsidRDefault="009A486A" w:rsidP="009A486A">
      <w:pPr>
        <w:pStyle w:val="ListParagraph"/>
        <w:rPr>
          <w:rFonts w:cstheme="minorHAnsi"/>
        </w:rPr>
      </w:pPr>
    </w:p>
    <w:p w14:paraId="0A0DA021" w14:textId="77777777" w:rsidR="009A486A" w:rsidRDefault="009A486A" w:rsidP="009A486A">
      <w:pPr>
        <w:pStyle w:val="ListParagraph"/>
        <w:numPr>
          <w:ilvl w:val="0"/>
          <w:numId w:val="27"/>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47C4CD55" w14:textId="77777777" w:rsidR="009A486A" w:rsidRDefault="009A486A" w:rsidP="009A486A">
      <w:pPr>
        <w:pStyle w:val="ListParagraph"/>
        <w:rPr>
          <w:rFonts w:cstheme="minorHAnsi"/>
        </w:rPr>
      </w:pPr>
    </w:p>
    <w:p w14:paraId="64060A52" w14:textId="77777777" w:rsidR="009A486A" w:rsidRPr="002822BB" w:rsidRDefault="009A486A" w:rsidP="009A486A">
      <w:pPr>
        <w:pStyle w:val="ListParagraph"/>
        <w:numPr>
          <w:ilvl w:val="0"/>
          <w:numId w:val="27"/>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56C6E0D3" w14:textId="77777777" w:rsidR="009A486A" w:rsidRDefault="009A486A" w:rsidP="009A486A">
      <w:pPr>
        <w:pStyle w:val="ListParagraph"/>
        <w:rPr>
          <w:rFonts w:cstheme="minorHAnsi"/>
          <w:b/>
        </w:rPr>
      </w:pPr>
      <w:r>
        <w:rPr>
          <w:rFonts w:cstheme="minorHAnsi"/>
          <w:b/>
        </w:rPr>
        <w:t xml:space="preserve">Examples of Activities:  </w:t>
      </w:r>
    </w:p>
    <w:p w14:paraId="26ABF437" w14:textId="77777777" w:rsidR="009A486A" w:rsidRDefault="009A486A" w:rsidP="009A486A">
      <w:pPr>
        <w:pStyle w:val="ListParagraph"/>
        <w:numPr>
          <w:ilvl w:val="0"/>
          <w:numId w:val="31"/>
        </w:numPr>
        <w:spacing w:after="160" w:line="254" w:lineRule="auto"/>
        <w:rPr>
          <w:rFonts w:cstheme="minorHAnsi"/>
        </w:rPr>
      </w:pPr>
      <w:r>
        <w:rPr>
          <w:rFonts w:cstheme="minorHAnsi"/>
        </w:rPr>
        <w:t xml:space="preserve">Have students include the example from the text in their glossary that they created.  </w:t>
      </w:r>
    </w:p>
    <w:p w14:paraId="2DC4BB99" w14:textId="77777777" w:rsidR="009A486A" w:rsidRDefault="009A486A" w:rsidP="009A486A">
      <w:pPr>
        <w:pStyle w:val="ListParagraph"/>
        <w:numPr>
          <w:ilvl w:val="0"/>
          <w:numId w:val="31"/>
        </w:numPr>
        <w:spacing w:after="160" w:line="254" w:lineRule="auto"/>
        <w:rPr>
          <w:rFonts w:cstheme="minorHAnsi"/>
        </w:rPr>
      </w:pPr>
      <w:r>
        <w:rPr>
          <w:rFonts w:cstheme="minorHAnsi"/>
        </w:rPr>
        <w:t xml:space="preserve">Create or find pictures that represent how the word was used in the passage.  </w:t>
      </w:r>
    </w:p>
    <w:p w14:paraId="6F5D9959" w14:textId="77777777" w:rsidR="009A486A" w:rsidRDefault="009A486A" w:rsidP="009A486A">
      <w:pPr>
        <w:pStyle w:val="ListParagraph"/>
        <w:numPr>
          <w:ilvl w:val="0"/>
          <w:numId w:val="31"/>
        </w:numPr>
        <w:spacing w:after="160" w:line="254" w:lineRule="auto"/>
        <w:rPr>
          <w:rFonts w:cstheme="minorHAnsi"/>
        </w:rPr>
      </w:pPr>
      <w:r>
        <w:rPr>
          <w:rFonts w:cstheme="minorHAnsi"/>
        </w:rPr>
        <w:t xml:space="preserve">Practice creating sentences using the word in the way it was using in the passage.  </w:t>
      </w:r>
    </w:p>
    <w:p w14:paraId="74D0D115" w14:textId="77777777" w:rsidR="009A486A" w:rsidRDefault="009A486A" w:rsidP="009A486A">
      <w:pPr>
        <w:pStyle w:val="ListParagraph"/>
        <w:numPr>
          <w:ilvl w:val="0"/>
          <w:numId w:val="31"/>
        </w:numPr>
        <w:spacing w:after="160" w:line="254" w:lineRule="auto"/>
        <w:rPr>
          <w:rFonts w:cstheme="minorHAnsi"/>
        </w:rPr>
      </w:pPr>
      <w:r>
        <w:rPr>
          <w:rFonts w:cstheme="minorHAnsi"/>
        </w:rPr>
        <w:t xml:space="preserve">Have students discuss the author’s word choice.  </w:t>
      </w:r>
    </w:p>
    <w:p w14:paraId="09F2063F" w14:textId="77777777" w:rsidR="009A486A" w:rsidRDefault="009A486A" w:rsidP="009A486A">
      <w:pPr>
        <w:pStyle w:val="ListParagraph"/>
        <w:rPr>
          <w:rFonts w:cstheme="minorHAnsi"/>
        </w:rPr>
      </w:pPr>
    </w:p>
    <w:p w14:paraId="24E65CDB" w14:textId="77777777" w:rsidR="009A486A" w:rsidRDefault="009A486A" w:rsidP="009A486A">
      <w:pPr>
        <w:pStyle w:val="ListParagraph"/>
        <w:numPr>
          <w:ilvl w:val="0"/>
          <w:numId w:val="21"/>
        </w:numPr>
        <w:spacing w:after="160" w:line="254" w:lineRule="auto"/>
        <w:rPr>
          <w:rFonts w:cstheme="minorHAnsi"/>
        </w:rPr>
      </w:pPr>
      <w:r>
        <w:rPr>
          <w:rFonts w:cstheme="minorHAnsi"/>
        </w:rPr>
        <w:t xml:space="preserve">Use graphic organizers to help organize content and thinking.  </w:t>
      </w:r>
    </w:p>
    <w:p w14:paraId="3484F95A" w14:textId="77777777" w:rsidR="009A486A" w:rsidRDefault="009A486A" w:rsidP="009A486A">
      <w:pPr>
        <w:pStyle w:val="ListParagraph"/>
        <w:rPr>
          <w:rFonts w:cstheme="minorHAnsi"/>
        </w:rPr>
      </w:pPr>
      <w:r>
        <w:rPr>
          <w:rFonts w:cstheme="minorHAnsi"/>
          <w:b/>
        </w:rPr>
        <w:t>Examples of Activities:</w:t>
      </w:r>
      <w:r>
        <w:rPr>
          <w:rFonts w:cstheme="minorHAnsi"/>
        </w:rPr>
        <w:t xml:space="preserve">  </w:t>
      </w:r>
    </w:p>
    <w:p w14:paraId="6C5EC995" w14:textId="77777777" w:rsidR="009A486A" w:rsidRDefault="009A486A" w:rsidP="009A486A">
      <w:pPr>
        <w:pStyle w:val="ListParagraph"/>
        <w:numPr>
          <w:ilvl w:val="0"/>
          <w:numId w:val="32"/>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0B685BCF" w14:textId="77777777" w:rsidR="009A486A" w:rsidRDefault="009A486A" w:rsidP="009A486A">
      <w:pPr>
        <w:pStyle w:val="ListParagraph"/>
        <w:numPr>
          <w:ilvl w:val="0"/>
          <w:numId w:val="32"/>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3D96BF49" w14:textId="77777777" w:rsidR="009A486A" w:rsidRPr="003A0E41" w:rsidRDefault="009A486A" w:rsidP="009A486A">
      <w:pPr>
        <w:pStyle w:val="ListParagraph"/>
        <w:numPr>
          <w:ilvl w:val="0"/>
          <w:numId w:val="32"/>
        </w:numPr>
        <w:spacing w:after="160" w:line="254" w:lineRule="auto"/>
        <w:rPr>
          <w:rFonts w:cstheme="minorHAnsi"/>
          <w:b/>
        </w:rPr>
      </w:pPr>
      <w:r>
        <w:rPr>
          <w:rFonts w:cstheme="minorHAnsi"/>
        </w:rPr>
        <w:t xml:space="preserve">If you had students fill in a KWL, have them fill in the “L” section as they read the passage. </w:t>
      </w:r>
    </w:p>
    <w:p w14:paraId="5B351801" w14:textId="77777777" w:rsidR="009A486A" w:rsidRDefault="009A486A" w:rsidP="009A486A">
      <w:pPr>
        <w:pStyle w:val="ListParagraph"/>
        <w:numPr>
          <w:ilvl w:val="0"/>
          <w:numId w:val="21"/>
        </w:numPr>
        <w:spacing w:after="160" w:line="254" w:lineRule="auto"/>
        <w:rPr>
          <w:rFonts w:cstheme="minorHAnsi"/>
        </w:rPr>
      </w:pPr>
      <w:r>
        <w:rPr>
          <w:rFonts w:cstheme="minorHAnsi"/>
        </w:rPr>
        <w:t>Utilize any illustrations or text features that come with the story or passage to better understand the reading.</w:t>
      </w:r>
    </w:p>
    <w:p w14:paraId="1EE6B8F4" w14:textId="77777777" w:rsidR="009A486A" w:rsidRDefault="009A486A" w:rsidP="009A486A">
      <w:pPr>
        <w:pStyle w:val="ListParagraph"/>
        <w:numPr>
          <w:ilvl w:val="0"/>
          <w:numId w:val="21"/>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14523346" w14:textId="77777777" w:rsidR="009A486A" w:rsidRPr="0059018A" w:rsidRDefault="009A486A" w:rsidP="009A486A">
      <w:pPr>
        <w:pStyle w:val="ListParagraph"/>
        <w:numPr>
          <w:ilvl w:val="0"/>
          <w:numId w:val="21"/>
        </w:numPr>
        <w:spacing w:after="160" w:line="254" w:lineRule="auto"/>
        <w:rPr>
          <w:rFonts w:cstheme="minorHAnsi"/>
        </w:rPr>
      </w:pPr>
      <w:r w:rsidRPr="0059018A">
        <w:rPr>
          <w:rFonts w:cstheme="minorHAnsi"/>
        </w:rPr>
        <w:t>Identify any text features such as captions and discuss how they contribute to meaning.</w:t>
      </w:r>
    </w:p>
    <w:p w14:paraId="3085B49C" w14:textId="77777777" w:rsidR="009A486A" w:rsidRPr="00782445" w:rsidRDefault="009A486A" w:rsidP="009A486A">
      <w:pPr>
        <w:pStyle w:val="ListParagraph"/>
        <w:rPr>
          <w:rFonts w:cstheme="minorHAnsi"/>
          <w:b/>
        </w:rPr>
      </w:pPr>
    </w:p>
    <w:p w14:paraId="146E96A5" w14:textId="77777777" w:rsidR="009A486A" w:rsidRPr="00FA3362" w:rsidRDefault="009A486A" w:rsidP="009A486A">
      <w:pPr>
        <w:rPr>
          <w:rFonts w:cstheme="minorHAnsi"/>
          <w:b/>
          <w:sz w:val="28"/>
          <w:szCs w:val="28"/>
        </w:rPr>
      </w:pPr>
      <w:r w:rsidRPr="00FA3362">
        <w:rPr>
          <w:rFonts w:cstheme="minorHAnsi"/>
          <w:b/>
          <w:sz w:val="28"/>
          <w:szCs w:val="28"/>
        </w:rPr>
        <w:t xml:space="preserve">After reading:  </w:t>
      </w:r>
    </w:p>
    <w:p w14:paraId="719606D7" w14:textId="77777777" w:rsidR="009A486A" w:rsidRDefault="009A486A" w:rsidP="009A486A">
      <w:pPr>
        <w:pStyle w:val="ListParagraph"/>
        <w:numPr>
          <w:ilvl w:val="0"/>
          <w:numId w:val="22"/>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23914A36" w14:textId="77777777" w:rsidR="009A486A" w:rsidRPr="00A63EAE" w:rsidRDefault="009A486A" w:rsidP="009A486A">
      <w:pPr>
        <w:pStyle w:val="ListParagraph"/>
        <w:spacing w:line="256" w:lineRule="auto"/>
        <w:rPr>
          <w:rFonts w:cstheme="minorHAnsi"/>
        </w:rPr>
      </w:pPr>
    </w:p>
    <w:p w14:paraId="17D8C6DF" w14:textId="77777777" w:rsidR="009A486A" w:rsidRDefault="009A486A" w:rsidP="009A486A">
      <w:pPr>
        <w:pStyle w:val="ListParagraph"/>
        <w:numPr>
          <w:ilvl w:val="0"/>
          <w:numId w:val="27"/>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725216E6" w14:textId="77777777" w:rsidR="009A486A" w:rsidRDefault="009A486A" w:rsidP="009A486A">
      <w:pPr>
        <w:pStyle w:val="ListParagraph"/>
        <w:rPr>
          <w:rFonts w:cstheme="minorHAnsi"/>
        </w:rPr>
      </w:pPr>
    </w:p>
    <w:p w14:paraId="5245771B" w14:textId="77777777" w:rsidR="009A486A" w:rsidRPr="00FA3362" w:rsidRDefault="009A486A" w:rsidP="009A486A">
      <w:pPr>
        <w:pStyle w:val="ListParagraph"/>
        <w:numPr>
          <w:ilvl w:val="0"/>
          <w:numId w:val="22"/>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4DF722E5" w14:textId="77777777" w:rsidR="009A486A" w:rsidRDefault="009A486A" w:rsidP="009A486A">
      <w:pPr>
        <w:pStyle w:val="ListParagraph"/>
        <w:rPr>
          <w:rFonts w:cstheme="minorHAnsi"/>
        </w:rPr>
      </w:pPr>
    </w:p>
    <w:p w14:paraId="1D028E19" w14:textId="77777777" w:rsidR="009A486A" w:rsidRPr="00FA3362" w:rsidRDefault="009A486A" w:rsidP="009A486A">
      <w:pPr>
        <w:pStyle w:val="ListParagraph"/>
        <w:numPr>
          <w:ilvl w:val="0"/>
          <w:numId w:val="22"/>
        </w:numPr>
        <w:spacing w:after="160" w:line="254" w:lineRule="auto"/>
        <w:rPr>
          <w:rFonts w:cstheme="minorHAnsi"/>
          <w:b/>
        </w:rPr>
      </w:pPr>
      <w:r w:rsidRPr="00FA3362">
        <w:rPr>
          <w:rFonts w:cstheme="minorHAnsi"/>
        </w:rPr>
        <w:t>Reinforce new vocabulary using multiple modalities</w:t>
      </w:r>
    </w:p>
    <w:p w14:paraId="061225EF" w14:textId="77777777" w:rsidR="009A486A" w:rsidRPr="00FA3362" w:rsidRDefault="009A486A" w:rsidP="009A486A">
      <w:pPr>
        <w:pStyle w:val="ListParagraph"/>
        <w:rPr>
          <w:rFonts w:cstheme="minorHAnsi"/>
          <w:b/>
        </w:rPr>
      </w:pPr>
    </w:p>
    <w:p w14:paraId="0145F4EE" w14:textId="77777777" w:rsidR="009A486A" w:rsidRPr="00FA3362" w:rsidRDefault="009A486A" w:rsidP="009A486A">
      <w:pPr>
        <w:pStyle w:val="ListParagraph"/>
        <w:rPr>
          <w:rFonts w:cstheme="minorHAnsi"/>
          <w:b/>
        </w:rPr>
      </w:pPr>
      <w:r w:rsidRPr="00FA3362">
        <w:rPr>
          <w:rFonts w:cstheme="minorHAnsi"/>
          <w:b/>
        </w:rPr>
        <w:t xml:space="preserve">Examples of activities: </w:t>
      </w:r>
    </w:p>
    <w:p w14:paraId="73D1FD4A" w14:textId="77777777" w:rsidR="009A486A" w:rsidRDefault="009A486A" w:rsidP="009A486A">
      <w:pPr>
        <w:pStyle w:val="ListParagraph"/>
        <w:numPr>
          <w:ilvl w:val="0"/>
          <w:numId w:val="33"/>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59EEEDE1" w14:textId="77777777" w:rsidR="009A486A" w:rsidRDefault="009A486A" w:rsidP="009A486A">
      <w:pPr>
        <w:pStyle w:val="ListParagraph"/>
        <w:numPr>
          <w:ilvl w:val="0"/>
          <w:numId w:val="33"/>
        </w:numPr>
        <w:spacing w:after="160" w:line="254" w:lineRule="auto"/>
        <w:rPr>
          <w:rFonts w:cstheme="minorHAnsi"/>
        </w:rPr>
      </w:pPr>
      <w:r>
        <w:rPr>
          <w:rFonts w:cstheme="minorHAnsi"/>
        </w:rPr>
        <w:t xml:space="preserve">Require students to include the words introduced before reading in the culminating writing task. </w:t>
      </w:r>
    </w:p>
    <w:p w14:paraId="3E28A8A1" w14:textId="77777777" w:rsidR="009A486A" w:rsidRDefault="009A486A" w:rsidP="009A486A">
      <w:pPr>
        <w:pStyle w:val="ListParagraph"/>
        <w:numPr>
          <w:ilvl w:val="0"/>
          <w:numId w:val="33"/>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38DA04CD" w14:textId="77777777" w:rsidR="009A486A" w:rsidRDefault="009A486A" w:rsidP="009A486A">
      <w:pPr>
        <w:pStyle w:val="ListParagraph"/>
        <w:numPr>
          <w:ilvl w:val="0"/>
          <w:numId w:val="33"/>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1EF6FDEC" w14:textId="77777777" w:rsidR="009A486A" w:rsidRPr="00AC4FB6" w:rsidRDefault="009A486A" w:rsidP="009A486A">
      <w:pPr>
        <w:pStyle w:val="ListParagraph"/>
        <w:ind w:left="1440"/>
        <w:rPr>
          <w:rFonts w:cstheme="minorHAnsi"/>
        </w:rPr>
      </w:pPr>
    </w:p>
    <w:p w14:paraId="04780B39" w14:textId="77777777" w:rsidR="009A486A" w:rsidRDefault="009A486A" w:rsidP="009A486A">
      <w:pPr>
        <w:pStyle w:val="ListParagraph"/>
        <w:numPr>
          <w:ilvl w:val="0"/>
          <w:numId w:val="22"/>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3"/>
    </w:p>
    <w:p w14:paraId="0C533DEF" w14:textId="77777777" w:rsidR="009A486A" w:rsidRPr="00A63EAE" w:rsidRDefault="009A486A" w:rsidP="009A486A">
      <w:pPr>
        <w:pStyle w:val="ListParagraph"/>
        <w:rPr>
          <w:rFonts w:cstheme="minorHAnsi"/>
        </w:rPr>
      </w:pPr>
    </w:p>
    <w:p w14:paraId="707BC473" w14:textId="77777777" w:rsidR="009A486A" w:rsidRDefault="009A486A" w:rsidP="009A486A">
      <w:pPr>
        <w:pStyle w:val="ListParagraph"/>
        <w:numPr>
          <w:ilvl w:val="0"/>
          <w:numId w:val="22"/>
        </w:numPr>
        <w:spacing w:after="160" w:line="254" w:lineRule="auto"/>
        <w:rPr>
          <w:rFonts w:cstheme="minorHAnsi"/>
        </w:rPr>
      </w:pPr>
      <w:r>
        <w:rPr>
          <w:rFonts w:cstheme="minorHAnsi"/>
        </w:rPr>
        <w:t>Provide differentiated scaffolds for writing assignments based on students’ English language proficiency levels.</w:t>
      </w:r>
    </w:p>
    <w:p w14:paraId="572C6CAF" w14:textId="77777777" w:rsidR="009A486A" w:rsidRDefault="009A486A" w:rsidP="009A486A">
      <w:pPr>
        <w:pStyle w:val="ListParagraph"/>
        <w:rPr>
          <w:rFonts w:cstheme="minorHAnsi"/>
          <w:b/>
        </w:rPr>
      </w:pPr>
    </w:p>
    <w:p w14:paraId="5E52479F" w14:textId="77777777" w:rsidR="009A486A" w:rsidRDefault="009A486A" w:rsidP="009A486A">
      <w:pPr>
        <w:pStyle w:val="ListParagraph"/>
        <w:rPr>
          <w:rFonts w:cstheme="minorHAnsi"/>
        </w:rPr>
      </w:pPr>
      <w:r>
        <w:rPr>
          <w:rFonts w:cstheme="minorHAnsi"/>
          <w:b/>
        </w:rPr>
        <w:t>Examples of Activities:</w:t>
      </w:r>
      <w:r>
        <w:rPr>
          <w:rFonts w:cstheme="minorHAnsi"/>
        </w:rPr>
        <w:t xml:space="preserve"> </w:t>
      </w:r>
    </w:p>
    <w:p w14:paraId="159274A2" w14:textId="77777777" w:rsidR="009A486A" w:rsidRDefault="009A486A" w:rsidP="009A486A">
      <w:pPr>
        <w:pStyle w:val="ListParagraph"/>
        <w:numPr>
          <w:ilvl w:val="0"/>
          <w:numId w:val="30"/>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2E912479" w14:textId="77777777" w:rsidR="009A486A" w:rsidRDefault="009A486A" w:rsidP="009A486A">
      <w:pPr>
        <w:pStyle w:val="ListParagraph"/>
        <w:numPr>
          <w:ilvl w:val="0"/>
          <w:numId w:val="30"/>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14:paraId="11310396" w14:textId="77777777" w:rsidR="009A486A" w:rsidRDefault="009A486A" w:rsidP="009A486A">
      <w:pPr>
        <w:pStyle w:val="ListParagraph"/>
        <w:numPr>
          <w:ilvl w:val="0"/>
          <w:numId w:val="30"/>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20634BDD" w14:textId="77777777" w:rsidR="009A486A" w:rsidRPr="00911037" w:rsidRDefault="009A486A" w:rsidP="009A486A">
      <w:pPr>
        <w:pStyle w:val="ListParagraph"/>
        <w:numPr>
          <w:ilvl w:val="0"/>
          <w:numId w:val="30"/>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14:paraId="40E15158" w14:textId="252496F2" w:rsidR="009A486A" w:rsidRPr="009A486A" w:rsidRDefault="009A486A" w:rsidP="009A486A">
      <w:pPr>
        <w:pStyle w:val="ListParagraph"/>
        <w:numPr>
          <w:ilvl w:val="0"/>
          <w:numId w:val="22"/>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6" w:name="_GoBack"/>
      <w:bookmarkEnd w:id="6"/>
    </w:p>
    <w:sectPr w:rsidR="009A486A" w:rsidRPr="009A486A"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20000287" w:usb1="00000000"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D1E10"/>
    <w:multiLevelType w:val="hybridMultilevel"/>
    <w:tmpl w:val="26E2F5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4C2805"/>
    <w:multiLevelType w:val="hybridMultilevel"/>
    <w:tmpl w:val="FB267D9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28C95DD4"/>
    <w:multiLevelType w:val="hybridMultilevel"/>
    <w:tmpl w:val="8BACD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9C15869"/>
    <w:multiLevelType w:val="hybridMultilevel"/>
    <w:tmpl w:val="C180CF3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40693AC7"/>
    <w:multiLevelType w:val="hybridMultilevel"/>
    <w:tmpl w:val="51C0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BFF39B0"/>
    <w:multiLevelType w:val="hybridMultilevel"/>
    <w:tmpl w:val="8CBC8F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4B5E5C"/>
    <w:multiLevelType w:val="hybridMultilevel"/>
    <w:tmpl w:val="791220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CF64C72"/>
    <w:multiLevelType w:val="hybridMultilevel"/>
    <w:tmpl w:val="C8808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7"/>
  </w:num>
  <w:num w:numId="3">
    <w:abstractNumId w:val="23"/>
  </w:num>
  <w:num w:numId="4">
    <w:abstractNumId w:val="29"/>
  </w:num>
  <w:num w:numId="5">
    <w:abstractNumId w:val="0"/>
  </w:num>
  <w:num w:numId="6">
    <w:abstractNumId w:val="6"/>
  </w:num>
  <w:num w:numId="7">
    <w:abstractNumId w:val="11"/>
  </w:num>
  <w:num w:numId="8">
    <w:abstractNumId w:val="12"/>
  </w:num>
  <w:num w:numId="9">
    <w:abstractNumId w:val="31"/>
  </w:num>
  <w:num w:numId="10">
    <w:abstractNumId w:val="4"/>
  </w:num>
  <w:num w:numId="11">
    <w:abstractNumId w:val="8"/>
  </w:num>
  <w:num w:numId="12">
    <w:abstractNumId w:val="20"/>
  </w:num>
  <w:num w:numId="13">
    <w:abstractNumId w:val="15"/>
  </w:num>
  <w:num w:numId="14">
    <w:abstractNumId w:val="19"/>
  </w:num>
  <w:num w:numId="15">
    <w:abstractNumId w:val="21"/>
  </w:num>
  <w:num w:numId="16">
    <w:abstractNumId w:val="7"/>
  </w:num>
  <w:num w:numId="17">
    <w:abstractNumId w:val="10"/>
  </w:num>
  <w:num w:numId="18">
    <w:abstractNumId w:val="32"/>
  </w:num>
  <w:num w:numId="19">
    <w:abstractNumId w:val="16"/>
  </w:num>
  <w:num w:numId="20">
    <w:abstractNumId w:val="9"/>
  </w:num>
  <w:num w:numId="21">
    <w:abstractNumId w:val="5"/>
  </w:num>
  <w:num w:numId="22">
    <w:abstractNumId w:val="14"/>
  </w:num>
  <w:num w:numId="23">
    <w:abstractNumId w:val="27"/>
  </w:num>
  <w:num w:numId="24">
    <w:abstractNumId w:val="26"/>
  </w:num>
  <w:num w:numId="25">
    <w:abstractNumId w:val="1"/>
  </w:num>
  <w:num w:numId="26">
    <w:abstractNumId w:val="3"/>
  </w:num>
  <w:num w:numId="27">
    <w:abstractNumId w:val="28"/>
  </w:num>
  <w:num w:numId="28">
    <w:abstractNumId w:val="13"/>
  </w:num>
  <w:num w:numId="29">
    <w:abstractNumId w:val="30"/>
  </w:num>
  <w:num w:numId="30">
    <w:abstractNumId w:val="22"/>
  </w:num>
  <w:num w:numId="31">
    <w:abstractNumId w:val="2"/>
  </w:num>
  <w:num w:numId="32">
    <w:abstractNumId w:val="1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161C2"/>
    <w:rsid w:val="000237F8"/>
    <w:rsid w:val="00036659"/>
    <w:rsid w:val="00056426"/>
    <w:rsid w:val="000807FA"/>
    <w:rsid w:val="00086D50"/>
    <w:rsid w:val="000A1488"/>
    <w:rsid w:val="000B28D1"/>
    <w:rsid w:val="000D4E90"/>
    <w:rsid w:val="000D7977"/>
    <w:rsid w:val="000E1E0D"/>
    <w:rsid w:val="00122F3E"/>
    <w:rsid w:val="0012405B"/>
    <w:rsid w:val="001253A3"/>
    <w:rsid w:val="00126738"/>
    <w:rsid w:val="001366C1"/>
    <w:rsid w:val="00144147"/>
    <w:rsid w:val="00152032"/>
    <w:rsid w:val="00152B2D"/>
    <w:rsid w:val="001547B0"/>
    <w:rsid w:val="00160C9F"/>
    <w:rsid w:val="00187633"/>
    <w:rsid w:val="00196573"/>
    <w:rsid w:val="001A17DD"/>
    <w:rsid w:val="001A393D"/>
    <w:rsid w:val="001A3F7F"/>
    <w:rsid w:val="001B527C"/>
    <w:rsid w:val="001C323B"/>
    <w:rsid w:val="001D0865"/>
    <w:rsid w:val="001D3A4F"/>
    <w:rsid w:val="00201048"/>
    <w:rsid w:val="00203669"/>
    <w:rsid w:val="00231CD0"/>
    <w:rsid w:val="00242883"/>
    <w:rsid w:val="002439E2"/>
    <w:rsid w:val="00244B63"/>
    <w:rsid w:val="002514FD"/>
    <w:rsid w:val="00267CFB"/>
    <w:rsid w:val="00280D21"/>
    <w:rsid w:val="002872E0"/>
    <w:rsid w:val="00297012"/>
    <w:rsid w:val="002A3704"/>
    <w:rsid w:val="002A61EC"/>
    <w:rsid w:val="002B192E"/>
    <w:rsid w:val="002C160B"/>
    <w:rsid w:val="002C1E0C"/>
    <w:rsid w:val="002C3309"/>
    <w:rsid w:val="002C542F"/>
    <w:rsid w:val="002C679C"/>
    <w:rsid w:val="002E6D8A"/>
    <w:rsid w:val="002F3F4D"/>
    <w:rsid w:val="002F6F58"/>
    <w:rsid w:val="003018DF"/>
    <w:rsid w:val="00302C73"/>
    <w:rsid w:val="00307FF3"/>
    <w:rsid w:val="00311B0E"/>
    <w:rsid w:val="003213A3"/>
    <w:rsid w:val="00324D7A"/>
    <w:rsid w:val="00327541"/>
    <w:rsid w:val="003367BE"/>
    <w:rsid w:val="0034141E"/>
    <w:rsid w:val="00343E7E"/>
    <w:rsid w:val="00357E6F"/>
    <w:rsid w:val="003657D6"/>
    <w:rsid w:val="00373A13"/>
    <w:rsid w:val="00376214"/>
    <w:rsid w:val="00376950"/>
    <w:rsid w:val="003848C1"/>
    <w:rsid w:val="00394321"/>
    <w:rsid w:val="00397C25"/>
    <w:rsid w:val="003B37C7"/>
    <w:rsid w:val="003C1EA6"/>
    <w:rsid w:val="003C3CD2"/>
    <w:rsid w:val="003C5A3A"/>
    <w:rsid w:val="003C6F47"/>
    <w:rsid w:val="003D0494"/>
    <w:rsid w:val="003D183B"/>
    <w:rsid w:val="003D4AC0"/>
    <w:rsid w:val="003D532B"/>
    <w:rsid w:val="003E2967"/>
    <w:rsid w:val="003E2C34"/>
    <w:rsid w:val="003F22D0"/>
    <w:rsid w:val="003F5747"/>
    <w:rsid w:val="00414AA4"/>
    <w:rsid w:val="00415A45"/>
    <w:rsid w:val="004207A5"/>
    <w:rsid w:val="004333B5"/>
    <w:rsid w:val="004372ED"/>
    <w:rsid w:val="00446B86"/>
    <w:rsid w:val="00455940"/>
    <w:rsid w:val="004713AE"/>
    <w:rsid w:val="004735E3"/>
    <w:rsid w:val="00475E86"/>
    <w:rsid w:val="004A0D5A"/>
    <w:rsid w:val="004A1C28"/>
    <w:rsid w:val="004A6D5D"/>
    <w:rsid w:val="004A7914"/>
    <w:rsid w:val="004B5C19"/>
    <w:rsid w:val="004E48DE"/>
    <w:rsid w:val="004F2660"/>
    <w:rsid w:val="004F623C"/>
    <w:rsid w:val="005030CD"/>
    <w:rsid w:val="00507DA0"/>
    <w:rsid w:val="0051359B"/>
    <w:rsid w:val="00522836"/>
    <w:rsid w:val="00531D3F"/>
    <w:rsid w:val="00552F30"/>
    <w:rsid w:val="00553210"/>
    <w:rsid w:val="00561C97"/>
    <w:rsid w:val="00567A1F"/>
    <w:rsid w:val="00577FB4"/>
    <w:rsid w:val="00580F3B"/>
    <w:rsid w:val="005939C9"/>
    <w:rsid w:val="00596A31"/>
    <w:rsid w:val="005B0AA6"/>
    <w:rsid w:val="005B4CA6"/>
    <w:rsid w:val="005B64F8"/>
    <w:rsid w:val="005C5578"/>
    <w:rsid w:val="005C7BEA"/>
    <w:rsid w:val="005D67DE"/>
    <w:rsid w:val="005E20ED"/>
    <w:rsid w:val="005E636F"/>
    <w:rsid w:val="005F0D52"/>
    <w:rsid w:val="005F34DC"/>
    <w:rsid w:val="00600529"/>
    <w:rsid w:val="0061192D"/>
    <w:rsid w:val="00627C4A"/>
    <w:rsid w:val="00634B24"/>
    <w:rsid w:val="0064182F"/>
    <w:rsid w:val="00642B1A"/>
    <w:rsid w:val="006508BC"/>
    <w:rsid w:val="00653EE2"/>
    <w:rsid w:val="006552C9"/>
    <w:rsid w:val="00660FA8"/>
    <w:rsid w:val="006706CF"/>
    <w:rsid w:val="00682171"/>
    <w:rsid w:val="00686898"/>
    <w:rsid w:val="00692DBA"/>
    <w:rsid w:val="0069398A"/>
    <w:rsid w:val="006B329F"/>
    <w:rsid w:val="006B495C"/>
    <w:rsid w:val="006C0E3C"/>
    <w:rsid w:val="006D1CC6"/>
    <w:rsid w:val="006D374D"/>
    <w:rsid w:val="006E5CAC"/>
    <w:rsid w:val="006E750A"/>
    <w:rsid w:val="006F5F6C"/>
    <w:rsid w:val="007047BF"/>
    <w:rsid w:val="00706448"/>
    <w:rsid w:val="00725F44"/>
    <w:rsid w:val="007419FA"/>
    <w:rsid w:val="00745DB4"/>
    <w:rsid w:val="00767C4B"/>
    <w:rsid w:val="007700CF"/>
    <w:rsid w:val="007741A6"/>
    <w:rsid w:val="007757C1"/>
    <w:rsid w:val="00792CE3"/>
    <w:rsid w:val="00794D18"/>
    <w:rsid w:val="007C5E71"/>
    <w:rsid w:val="007C6D5B"/>
    <w:rsid w:val="007D08F3"/>
    <w:rsid w:val="007D4EE9"/>
    <w:rsid w:val="007E6249"/>
    <w:rsid w:val="007F78C6"/>
    <w:rsid w:val="00811F14"/>
    <w:rsid w:val="00823FF4"/>
    <w:rsid w:val="00841A22"/>
    <w:rsid w:val="0084575B"/>
    <w:rsid w:val="008544BF"/>
    <w:rsid w:val="00862F06"/>
    <w:rsid w:val="00865230"/>
    <w:rsid w:val="008717C2"/>
    <w:rsid w:val="00871895"/>
    <w:rsid w:val="00880BD3"/>
    <w:rsid w:val="00885F18"/>
    <w:rsid w:val="00890B05"/>
    <w:rsid w:val="00891C0C"/>
    <w:rsid w:val="008A02E6"/>
    <w:rsid w:val="008A75B3"/>
    <w:rsid w:val="008C61A6"/>
    <w:rsid w:val="008E0C73"/>
    <w:rsid w:val="008E5625"/>
    <w:rsid w:val="008F3526"/>
    <w:rsid w:val="009014C2"/>
    <w:rsid w:val="0090727F"/>
    <w:rsid w:val="00913741"/>
    <w:rsid w:val="0092189D"/>
    <w:rsid w:val="00924194"/>
    <w:rsid w:val="009276D9"/>
    <w:rsid w:val="009359B3"/>
    <w:rsid w:val="00952986"/>
    <w:rsid w:val="00955B7C"/>
    <w:rsid w:val="00957A7F"/>
    <w:rsid w:val="00965276"/>
    <w:rsid w:val="0097683F"/>
    <w:rsid w:val="009939ED"/>
    <w:rsid w:val="0099550D"/>
    <w:rsid w:val="009A01EB"/>
    <w:rsid w:val="009A28BD"/>
    <w:rsid w:val="009A486A"/>
    <w:rsid w:val="009C1F2B"/>
    <w:rsid w:val="009C5067"/>
    <w:rsid w:val="009C7E6E"/>
    <w:rsid w:val="009D01F5"/>
    <w:rsid w:val="009D7C85"/>
    <w:rsid w:val="009E5CA5"/>
    <w:rsid w:val="009F733B"/>
    <w:rsid w:val="009F7C3A"/>
    <w:rsid w:val="00A037CC"/>
    <w:rsid w:val="00A04B70"/>
    <w:rsid w:val="00A06B21"/>
    <w:rsid w:val="00A14929"/>
    <w:rsid w:val="00A2532C"/>
    <w:rsid w:val="00A2577C"/>
    <w:rsid w:val="00A44C68"/>
    <w:rsid w:val="00A533D3"/>
    <w:rsid w:val="00A576CB"/>
    <w:rsid w:val="00A84232"/>
    <w:rsid w:val="00A946DE"/>
    <w:rsid w:val="00AA3FFD"/>
    <w:rsid w:val="00AA60DE"/>
    <w:rsid w:val="00AB66A0"/>
    <w:rsid w:val="00AC0917"/>
    <w:rsid w:val="00AD29F4"/>
    <w:rsid w:val="00AE2341"/>
    <w:rsid w:val="00AE5D3C"/>
    <w:rsid w:val="00AF161F"/>
    <w:rsid w:val="00AF6AD3"/>
    <w:rsid w:val="00B17AB7"/>
    <w:rsid w:val="00B237B7"/>
    <w:rsid w:val="00B25A47"/>
    <w:rsid w:val="00B41B2C"/>
    <w:rsid w:val="00B428A7"/>
    <w:rsid w:val="00B503A3"/>
    <w:rsid w:val="00B6015D"/>
    <w:rsid w:val="00B642A5"/>
    <w:rsid w:val="00B6450E"/>
    <w:rsid w:val="00B707D4"/>
    <w:rsid w:val="00B72BC3"/>
    <w:rsid w:val="00B77B72"/>
    <w:rsid w:val="00B77D8F"/>
    <w:rsid w:val="00B81019"/>
    <w:rsid w:val="00BA2DC8"/>
    <w:rsid w:val="00BA35EB"/>
    <w:rsid w:val="00BB75DA"/>
    <w:rsid w:val="00BC40B6"/>
    <w:rsid w:val="00BD25C7"/>
    <w:rsid w:val="00BD7696"/>
    <w:rsid w:val="00BE3034"/>
    <w:rsid w:val="00C066E1"/>
    <w:rsid w:val="00C10E8F"/>
    <w:rsid w:val="00C12974"/>
    <w:rsid w:val="00C14F3C"/>
    <w:rsid w:val="00C2039A"/>
    <w:rsid w:val="00C21058"/>
    <w:rsid w:val="00C33266"/>
    <w:rsid w:val="00C332FB"/>
    <w:rsid w:val="00C413AB"/>
    <w:rsid w:val="00C57F33"/>
    <w:rsid w:val="00C650B0"/>
    <w:rsid w:val="00C71979"/>
    <w:rsid w:val="00C76E58"/>
    <w:rsid w:val="00C8327A"/>
    <w:rsid w:val="00C8788F"/>
    <w:rsid w:val="00C91408"/>
    <w:rsid w:val="00C941A0"/>
    <w:rsid w:val="00CC12DA"/>
    <w:rsid w:val="00CC25EF"/>
    <w:rsid w:val="00CE7705"/>
    <w:rsid w:val="00CF32C9"/>
    <w:rsid w:val="00CF7868"/>
    <w:rsid w:val="00D20FC4"/>
    <w:rsid w:val="00D2278C"/>
    <w:rsid w:val="00D431B4"/>
    <w:rsid w:val="00D44C06"/>
    <w:rsid w:val="00D46731"/>
    <w:rsid w:val="00D54F8B"/>
    <w:rsid w:val="00D61A8E"/>
    <w:rsid w:val="00D636EC"/>
    <w:rsid w:val="00D64EA3"/>
    <w:rsid w:val="00D70010"/>
    <w:rsid w:val="00D70332"/>
    <w:rsid w:val="00D775E9"/>
    <w:rsid w:val="00D808CC"/>
    <w:rsid w:val="00DB3D6D"/>
    <w:rsid w:val="00DC28AF"/>
    <w:rsid w:val="00DE17FC"/>
    <w:rsid w:val="00DF715D"/>
    <w:rsid w:val="00E01B89"/>
    <w:rsid w:val="00E06B92"/>
    <w:rsid w:val="00E31084"/>
    <w:rsid w:val="00E36977"/>
    <w:rsid w:val="00E45629"/>
    <w:rsid w:val="00E50525"/>
    <w:rsid w:val="00E6481F"/>
    <w:rsid w:val="00E703C6"/>
    <w:rsid w:val="00E75250"/>
    <w:rsid w:val="00E7670A"/>
    <w:rsid w:val="00E80645"/>
    <w:rsid w:val="00E86F53"/>
    <w:rsid w:val="00E973B1"/>
    <w:rsid w:val="00EB49C4"/>
    <w:rsid w:val="00EC2467"/>
    <w:rsid w:val="00EC66A3"/>
    <w:rsid w:val="00ED4A8D"/>
    <w:rsid w:val="00ED7CE6"/>
    <w:rsid w:val="00EE1A5A"/>
    <w:rsid w:val="00EF04BD"/>
    <w:rsid w:val="00EF2CFB"/>
    <w:rsid w:val="00EF6914"/>
    <w:rsid w:val="00F12749"/>
    <w:rsid w:val="00F137A2"/>
    <w:rsid w:val="00F151A9"/>
    <w:rsid w:val="00F25151"/>
    <w:rsid w:val="00F261D0"/>
    <w:rsid w:val="00F34608"/>
    <w:rsid w:val="00F352E5"/>
    <w:rsid w:val="00F35E89"/>
    <w:rsid w:val="00F4083C"/>
    <w:rsid w:val="00F42281"/>
    <w:rsid w:val="00F44B24"/>
    <w:rsid w:val="00F5430E"/>
    <w:rsid w:val="00F551E5"/>
    <w:rsid w:val="00F5623A"/>
    <w:rsid w:val="00F61D7A"/>
    <w:rsid w:val="00F71615"/>
    <w:rsid w:val="00F71EF6"/>
    <w:rsid w:val="00F74FC6"/>
    <w:rsid w:val="00F8685D"/>
    <w:rsid w:val="00F87C2F"/>
    <w:rsid w:val="00FA3461"/>
    <w:rsid w:val="00FA392F"/>
    <w:rsid w:val="00FE09D4"/>
    <w:rsid w:val="00FE3771"/>
    <w:rsid w:val="00FE53BB"/>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C4685B"/>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5067"/>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A48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D2DB0F-C869-4D21-8C68-12055B87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2624</Words>
  <Characters>14962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2019-01-07T17:16:00Z</dcterms:created>
  <dcterms:modified xsi:type="dcterms:W3CDTF">2019-01-07T17:16:00Z</dcterms:modified>
</cp:coreProperties>
</file>