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9F5AB" w14:textId="77777777" w:rsidR="00706448"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64824C34" w14:textId="77777777" w:rsidR="00891C0C" w:rsidRPr="001547B0" w:rsidRDefault="00891C0C" w:rsidP="00891C0C">
      <w:pPr>
        <w:spacing w:line="276" w:lineRule="auto"/>
        <w:jc w:val="center"/>
        <w:rPr>
          <w:szCs w:val="24"/>
        </w:rPr>
      </w:pPr>
      <w:r w:rsidRPr="001547B0">
        <w:rPr>
          <w:szCs w:val="24"/>
        </w:rPr>
        <w:t>Day 1</w:t>
      </w:r>
    </w:p>
    <w:p w14:paraId="75B251BD" w14:textId="77777777" w:rsidR="00231CD0" w:rsidRDefault="00231CD0" w:rsidP="00010628">
      <w:pPr>
        <w:spacing w:line="276" w:lineRule="auto"/>
        <w:rPr>
          <w:szCs w:val="24"/>
        </w:rPr>
      </w:pPr>
    </w:p>
    <w:p w14:paraId="54F6B140" w14:textId="77777777" w:rsidR="00010628" w:rsidRPr="00545FAA" w:rsidRDefault="00010628" w:rsidP="00010628">
      <w:pPr>
        <w:spacing w:line="276" w:lineRule="auto"/>
        <w:rPr>
          <w:szCs w:val="24"/>
        </w:rPr>
      </w:pPr>
      <w:r w:rsidRPr="00545FAA">
        <w:rPr>
          <w:szCs w:val="24"/>
        </w:rPr>
        <w:t>Name</w:t>
      </w:r>
      <w:r w:rsidR="00FE53BB" w:rsidRPr="00545FAA">
        <w:rPr>
          <w:szCs w:val="24"/>
        </w:rPr>
        <w:t>:</w:t>
      </w:r>
      <w:r w:rsidR="00ED4A8D" w:rsidRPr="00545FAA">
        <w:rPr>
          <w:szCs w:val="24"/>
        </w:rPr>
        <w:t xml:space="preserve">                                                                  </w:t>
      </w:r>
      <w:r w:rsidR="00530CEF">
        <w:rPr>
          <w:szCs w:val="24"/>
        </w:rPr>
        <w:tab/>
      </w:r>
      <w:r w:rsidR="00530CEF">
        <w:rPr>
          <w:szCs w:val="24"/>
        </w:rPr>
        <w:tab/>
      </w:r>
      <w:r w:rsidR="00530CEF">
        <w:rPr>
          <w:szCs w:val="24"/>
        </w:rPr>
        <w:tab/>
      </w:r>
      <w:r w:rsidR="00ED4A8D" w:rsidRPr="00545FAA">
        <w:rPr>
          <w:szCs w:val="24"/>
        </w:rPr>
        <w:t xml:space="preserve">               </w:t>
      </w:r>
      <w:r w:rsidRPr="00545FAA">
        <w:rPr>
          <w:szCs w:val="24"/>
        </w:rPr>
        <w:t>Date</w:t>
      </w:r>
      <w:r w:rsidR="00FE53BB" w:rsidRPr="00545FAA">
        <w:rPr>
          <w:szCs w:val="24"/>
        </w:rPr>
        <w:t>:</w:t>
      </w:r>
    </w:p>
    <w:p w14:paraId="16FACC2E" w14:textId="77777777" w:rsidR="00010628" w:rsidRPr="00545FAA" w:rsidRDefault="00010628" w:rsidP="00010628">
      <w:pPr>
        <w:spacing w:line="276" w:lineRule="auto"/>
        <w:rPr>
          <w:szCs w:val="24"/>
        </w:rPr>
      </w:pPr>
      <w:r w:rsidRPr="00545FAA">
        <w:rPr>
          <w:szCs w:val="24"/>
        </w:rPr>
        <w:t>Title of story</w:t>
      </w:r>
      <w:r w:rsidR="0034141E" w:rsidRPr="00545FAA">
        <w:rPr>
          <w:szCs w:val="24"/>
        </w:rPr>
        <w:t>/article</w:t>
      </w:r>
      <w:r w:rsidR="0034141E" w:rsidRPr="00545FAA">
        <w:rPr>
          <w:b/>
          <w:szCs w:val="24"/>
        </w:rPr>
        <w:t>:</w:t>
      </w:r>
      <w:r w:rsidR="00F34608" w:rsidRPr="00545FAA">
        <w:rPr>
          <w:b/>
          <w:szCs w:val="24"/>
        </w:rPr>
        <w:t xml:space="preserve"> </w:t>
      </w:r>
      <w:r w:rsidR="00545FAA">
        <w:rPr>
          <w:b/>
          <w:szCs w:val="24"/>
        </w:rPr>
        <w:t>“</w:t>
      </w:r>
      <w:proofErr w:type="spellStart"/>
      <w:r w:rsidR="00592908" w:rsidRPr="00545FAA">
        <w:rPr>
          <w:b/>
          <w:szCs w:val="24"/>
        </w:rPr>
        <w:t>Prudy’s</w:t>
      </w:r>
      <w:proofErr w:type="spellEnd"/>
      <w:r w:rsidR="00592908" w:rsidRPr="00545FAA">
        <w:rPr>
          <w:b/>
          <w:szCs w:val="24"/>
        </w:rPr>
        <w:t xml:space="preserve"> Problem and How She Solved It</w:t>
      </w:r>
      <w:r w:rsidR="00545FAA">
        <w:rPr>
          <w:b/>
          <w:szCs w:val="24"/>
        </w:rPr>
        <w:t>”</w:t>
      </w:r>
    </w:p>
    <w:p w14:paraId="2E77B1B7" w14:textId="77777777" w:rsidR="0034141E" w:rsidRPr="00545FAA" w:rsidRDefault="0034141E" w:rsidP="00010628">
      <w:pPr>
        <w:spacing w:line="276" w:lineRule="auto"/>
        <w:rPr>
          <w:szCs w:val="24"/>
        </w:rPr>
      </w:pPr>
    </w:p>
    <w:p w14:paraId="40E98B61" w14:textId="77777777" w:rsidR="00592908" w:rsidRPr="00545FAA" w:rsidRDefault="00592908" w:rsidP="009C7E6E">
      <w:pPr>
        <w:spacing w:line="276" w:lineRule="auto"/>
        <w:rPr>
          <w:b/>
          <w:i/>
          <w:szCs w:val="24"/>
        </w:rPr>
      </w:pPr>
      <w:proofErr w:type="spellStart"/>
      <w:r w:rsidRPr="00545FAA">
        <w:rPr>
          <w:b/>
          <w:i/>
          <w:szCs w:val="24"/>
        </w:rPr>
        <w:t>Prudy</w:t>
      </w:r>
      <w:proofErr w:type="spellEnd"/>
      <w:r w:rsidR="00D933AB" w:rsidRPr="00545FAA">
        <w:rPr>
          <w:b/>
          <w:i/>
          <w:szCs w:val="24"/>
        </w:rPr>
        <w:t xml:space="preserve"> thinks</w:t>
      </w:r>
      <w:r w:rsidR="00545FAA">
        <w:rPr>
          <w:b/>
          <w:i/>
          <w:szCs w:val="24"/>
        </w:rPr>
        <w:t xml:space="preserve"> collecting things is wonderful</w:t>
      </w:r>
      <w:r w:rsidR="00D933AB" w:rsidRPr="00545FAA">
        <w:rPr>
          <w:b/>
          <w:i/>
          <w:szCs w:val="24"/>
        </w:rPr>
        <w:t>, but her collections cause</w:t>
      </w:r>
      <w:r w:rsidRPr="00545FAA">
        <w:rPr>
          <w:b/>
          <w:i/>
          <w:szCs w:val="24"/>
        </w:rPr>
        <w:t xml:space="preserve"> a problem</w:t>
      </w:r>
      <w:r w:rsidR="00A2764B" w:rsidRPr="00545FAA">
        <w:rPr>
          <w:b/>
          <w:i/>
          <w:szCs w:val="24"/>
        </w:rPr>
        <w:t xml:space="preserve">. </w:t>
      </w:r>
      <w:r w:rsidR="00D933AB" w:rsidRPr="00545FAA">
        <w:rPr>
          <w:b/>
          <w:i/>
          <w:szCs w:val="24"/>
        </w:rPr>
        <w:t xml:space="preserve"> How do</w:t>
      </w:r>
      <w:r w:rsidRPr="00545FAA">
        <w:rPr>
          <w:b/>
          <w:i/>
          <w:szCs w:val="24"/>
        </w:rPr>
        <w:t xml:space="preserve"> </w:t>
      </w:r>
      <w:proofErr w:type="spellStart"/>
      <w:r w:rsidRPr="00545FAA">
        <w:rPr>
          <w:b/>
          <w:i/>
          <w:szCs w:val="24"/>
        </w:rPr>
        <w:t>Prudy’s</w:t>
      </w:r>
      <w:proofErr w:type="spellEnd"/>
      <w:r w:rsidRPr="00545FAA">
        <w:rPr>
          <w:b/>
          <w:i/>
          <w:szCs w:val="24"/>
        </w:rPr>
        <w:t xml:space="preserve"> </w:t>
      </w:r>
      <w:r w:rsidR="00A2764B" w:rsidRPr="00545FAA">
        <w:rPr>
          <w:b/>
          <w:i/>
          <w:szCs w:val="24"/>
        </w:rPr>
        <w:t>collecting problem and</w:t>
      </w:r>
      <w:r w:rsidRPr="00545FAA">
        <w:rPr>
          <w:b/>
          <w:i/>
          <w:szCs w:val="24"/>
        </w:rPr>
        <w:t xml:space="preserve"> </w:t>
      </w:r>
      <w:r w:rsidR="00A2764B" w:rsidRPr="00545FAA">
        <w:rPr>
          <w:b/>
          <w:i/>
          <w:szCs w:val="24"/>
        </w:rPr>
        <w:t xml:space="preserve">her </w:t>
      </w:r>
      <w:r w:rsidRPr="00545FAA">
        <w:rPr>
          <w:b/>
          <w:i/>
          <w:szCs w:val="24"/>
        </w:rPr>
        <w:t>solution affect others?</w:t>
      </w:r>
    </w:p>
    <w:p w14:paraId="5A94D02B" w14:textId="77777777" w:rsidR="00010628" w:rsidRPr="00545FAA" w:rsidRDefault="00010628" w:rsidP="00010628">
      <w:pPr>
        <w:spacing w:line="276" w:lineRule="auto"/>
        <w:rPr>
          <w:szCs w:val="24"/>
        </w:rPr>
      </w:pPr>
    </w:p>
    <w:p w14:paraId="1A02E9D9" w14:textId="77777777" w:rsidR="00530CEF" w:rsidRDefault="00530CEF" w:rsidP="00530CEF">
      <w:pPr>
        <w:pStyle w:val="ListParagraph"/>
        <w:numPr>
          <w:ilvl w:val="0"/>
          <w:numId w:val="13"/>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7CD1F6B4" w14:textId="77777777" w:rsidR="00530CEF" w:rsidRDefault="00530CEF" w:rsidP="00530CEF">
      <w:pPr>
        <w:pStyle w:val="ListParagraph"/>
        <w:spacing w:line="276" w:lineRule="auto"/>
        <w:ind w:left="360"/>
        <w:rPr>
          <w:szCs w:val="24"/>
        </w:rPr>
      </w:pPr>
    </w:p>
    <w:p w14:paraId="1DF26588" w14:textId="77777777" w:rsidR="00530CEF" w:rsidRPr="00530CEF" w:rsidRDefault="00530CEF" w:rsidP="00545FAA">
      <w:pPr>
        <w:pStyle w:val="ListParagraph"/>
        <w:numPr>
          <w:ilvl w:val="0"/>
          <w:numId w:val="13"/>
        </w:numPr>
        <w:spacing w:line="276" w:lineRule="auto"/>
        <w:rPr>
          <w:szCs w:val="24"/>
        </w:rPr>
      </w:pPr>
      <w:r w:rsidRPr="00530CEF">
        <w:rPr>
          <w:szCs w:val="28"/>
        </w:rPr>
        <w:t xml:space="preserve">Now, turn and </w:t>
      </w:r>
      <w:r w:rsidRPr="00530CEF">
        <w:rPr>
          <w:b/>
          <w:szCs w:val="28"/>
        </w:rPr>
        <w:t>talk</w:t>
      </w:r>
      <w:r w:rsidRPr="00530CEF">
        <w:rPr>
          <w:szCs w:val="28"/>
        </w:rPr>
        <w:t xml:space="preserve"> to a partner about the question: </w:t>
      </w:r>
      <w:r w:rsidR="00D933AB" w:rsidRPr="00530CEF">
        <w:rPr>
          <w:b/>
          <w:i/>
          <w:szCs w:val="24"/>
        </w:rPr>
        <w:t>How do</w:t>
      </w:r>
      <w:r w:rsidR="00592908" w:rsidRPr="00530CEF">
        <w:rPr>
          <w:b/>
          <w:i/>
          <w:szCs w:val="24"/>
        </w:rPr>
        <w:t xml:space="preserve"> </w:t>
      </w:r>
      <w:proofErr w:type="spellStart"/>
      <w:r w:rsidR="00592908" w:rsidRPr="00530CEF">
        <w:rPr>
          <w:b/>
          <w:i/>
          <w:szCs w:val="24"/>
        </w:rPr>
        <w:t>Prudy’s</w:t>
      </w:r>
      <w:proofErr w:type="spellEnd"/>
      <w:r w:rsidR="00592908" w:rsidRPr="00530CEF">
        <w:rPr>
          <w:b/>
          <w:i/>
          <w:szCs w:val="24"/>
        </w:rPr>
        <w:t xml:space="preserve"> c</w:t>
      </w:r>
      <w:r w:rsidR="00A2764B" w:rsidRPr="00530CEF">
        <w:rPr>
          <w:b/>
          <w:i/>
          <w:szCs w:val="24"/>
        </w:rPr>
        <w:t>ol</w:t>
      </w:r>
      <w:r w:rsidR="00D933AB" w:rsidRPr="00530CEF">
        <w:rPr>
          <w:b/>
          <w:i/>
          <w:szCs w:val="24"/>
        </w:rPr>
        <w:t>l</w:t>
      </w:r>
      <w:r w:rsidR="00A2764B" w:rsidRPr="00530CEF">
        <w:rPr>
          <w:b/>
          <w:i/>
          <w:szCs w:val="24"/>
        </w:rPr>
        <w:t>ecting</w:t>
      </w:r>
      <w:r w:rsidR="00592908" w:rsidRPr="00530CEF">
        <w:rPr>
          <w:b/>
          <w:i/>
          <w:szCs w:val="24"/>
        </w:rPr>
        <w:t xml:space="preserve"> problem and </w:t>
      </w:r>
      <w:r w:rsidR="00A2764B" w:rsidRPr="00530CEF">
        <w:rPr>
          <w:b/>
          <w:i/>
          <w:szCs w:val="24"/>
        </w:rPr>
        <w:t xml:space="preserve">her </w:t>
      </w:r>
      <w:r w:rsidR="00592908" w:rsidRPr="00530CEF">
        <w:rPr>
          <w:b/>
          <w:i/>
          <w:szCs w:val="24"/>
        </w:rPr>
        <w:t>solution affect others?</w:t>
      </w:r>
    </w:p>
    <w:p w14:paraId="772DDBE8" w14:textId="77777777" w:rsidR="00530CEF" w:rsidRPr="00530CEF" w:rsidRDefault="00530CEF" w:rsidP="00530CEF">
      <w:pPr>
        <w:pStyle w:val="ListParagraph"/>
        <w:spacing w:line="276" w:lineRule="auto"/>
        <w:ind w:left="360"/>
        <w:rPr>
          <w:szCs w:val="24"/>
        </w:rPr>
      </w:pPr>
    </w:p>
    <w:p w14:paraId="355A5AC1" w14:textId="77777777" w:rsidR="00530CEF" w:rsidRDefault="009014C2" w:rsidP="00545FAA">
      <w:pPr>
        <w:pStyle w:val="ListParagraph"/>
        <w:numPr>
          <w:ilvl w:val="0"/>
          <w:numId w:val="13"/>
        </w:numPr>
        <w:spacing w:line="276" w:lineRule="auto"/>
        <w:rPr>
          <w:szCs w:val="24"/>
        </w:rPr>
      </w:pPr>
      <w:r w:rsidRPr="00530CEF">
        <w:rPr>
          <w:szCs w:val="24"/>
        </w:rPr>
        <w:t xml:space="preserve">The answer to a </w:t>
      </w:r>
      <w:r w:rsidR="00231CD0" w:rsidRPr="00530CEF">
        <w:rPr>
          <w:szCs w:val="24"/>
        </w:rPr>
        <w:t>F</w:t>
      </w:r>
      <w:r w:rsidRPr="00530CEF">
        <w:rPr>
          <w:szCs w:val="24"/>
        </w:rPr>
        <w:t xml:space="preserve">ocusing </w:t>
      </w:r>
      <w:r w:rsidR="00231CD0" w:rsidRPr="00530CEF">
        <w:rPr>
          <w:szCs w:val="24"/>
        </w:rPr>
        <w:t>Q</w:t>
      </w:r>
      <w:r w:rsidRPr="00530CEF">
        <w:rPr>
          <w:szCs w:val="24"/>
        </w:rPr>
        <w:t xml:space="preserve">uestion is called a </w:t>
      </w:r>
      <w:r w:rsidR="00231CD0" w:rsidRPr="00530CEF">
        <w:rPr>
          <w:szCs w:val="24"/>
        </w:rPr>
        <w:t>F</w:t>
      </w:r>
      <w:r w:rsidRPr="00530CEF">
        <w:rPr>
          <w:szCs w:val="24"/>
        </w:rPr>
        <w:t xml:space="preserve">ocus </w:t>
      </w:r>
      <w:r w:rsidR="00231CD0" w:rsidRPr="00530CEF">
        <w:rPr>
          <w:szCs w:val="24"/>
        </w:rPr>
        <w:t>S</w:t>
      </w:r>
      <w:r w:rsidRPr="00530CEF">
        <w:rPr>
          <w:szCs w:val="24"/>
        </w:rPr>
        <w:t xml:space="preserve">tatement. Your teacher </w:t>
      </w:r>
      <w:r w:rsidR="009D7C85" w:rsidRPr="00530CEF">
        <w:rPr>
          <w:szCs w:val="24"/>
        </w:rPr>
        <w:t>use some of the things you discussed to</w:t>
      </w:r>
      <w:r w:rsidRPr="00530CEF">
        <w:rPr>
          <w:szCs w:val="24"/>
        </w:rPr>
        <w:t xml:space="preserve"> help you to write a focus statement for this piece. </w:t>
      </w:r>
      <w:r w:rsidRPr="00530CEF">
        <w:rPr>
          <w:b/>
          <w:szCs w:val="24"/>
        </w:rPr>
        <w:t>Copy</w:t>
      </w:r>
      <w:r w:rsidRPr="00530CEF">
        <w:rPr>
          <w:szCs w:val="24"/>
        </w:rPr>
        <w:t xml:space="preserve"> the Focus Statement onto your Writing Draft Sheet.</w:t>
      </w:r>
    </w:p>
    <w:p w14:paraId="6658612C" w14:textId="77777777" w:rsidR="00530CEF" w:rsidRDefault="00530CEF" w:rsidP="00530CEF">
      <w:pPr>
        <w:pStyle w:val="ListParagraph"/>
        <w:spacing w:line="276" w:lineRule="auto"/>
        <w:ind w:left="360"/>
        <w:rPr>
          <w:szCs w:val="24"/>
        </w:rPr>
      </w:pPr>
    </w:p>
    <w:p w14:paraId="6794C4A0" w14:textId="77777777" w:rsidR="00A2577C" w:rsidRPr="00530CEF" w:rsidRDefault="00010628" w:rsidP="00545FAA">
      <w:pPr>
        <w:pStyle w:val="ListParagraph"/>
        <w:numPr>
          <w:ilvl w:val="0"/>
          <w:numId w:val="13"/>
        </w:numPr>
        <w:spacing w:line="276" w:lineRule="auto"/>
        <w:rPr>
          <w:szCs w:val="24"/>
        </w:rPr>
      </w:pPr>
      <w:r w:rsidRPr="00530CEF">
        <w:rPr>
          <w:szCs w:val="24"/>
        </w:rPr>
        <w:t xml:space="preserve">When the class is ready, your teacher will reread the </w:t>
      </w:r>
      <w:r w:rsidR="00C12974" w:rsidRPr="00530CEF">
        <w:rPr>
          <w:szCs w:val="24"/>
        </w:rPr>
        <w:t xml:space="preserve">text </w:t>
      </w:r>
      <w:r w:rsidRPr="00530CEF">
        <w:rPr>
          <w:szCs w:val="24"/>
        </w:rPr>
        <w:t xml:space="preserve">aloud. Your job is to </w:t>
      </w:r>
      <w:r w:rsidRPr="00530CEF">
        <w:rPr>
          <w:b/>
          <w:szCs w:val="24"/>
        </w:rPr>
        <w:t>listen</w:t>
      </w:r>
      <w:r w:rsidRPr="00530CEF">
        <w:rPr>
          <w:szCs w:val="24"/>
        </w:rPr>
        <w:t xml:space="preserve"> </w:t>
      </w:r>
      <w:r w:rsidRPr="00530CEF">
        <w:rPr>
          <w:b/>
          <w:szCs w:val="24"/>
        </w:rPr>
        <w:t>carefully</w:t>
      </w:r>
      <w:r w:rsidRPr="00530CEF">
        <w:rPr>
          <w:szCs w:val="24"/>
        </w:rPr>
        <w:t xml:space="preserve"> </w:t>
      </w:r>
      <w:r w:rsidR="009014C2" w:rsidRPr="00530CEF">
        <w:rPr>
          <w:szCs w:val="24"/>
        </w:rPr>
        <w:t xml:space="preserve">for parts of the </w:t>
      </w:r>
      <w:r w:rsidR="00C12974" w:rsidRPr="00530CEF">
        <w:rPr>
          <w:szCs w:val="24"/>
        </w:rPr>
        <w:t>text</w:t>
      </w:r>
      <w:r w:rsidR="009014C2" w:rsidRPr="00530CEF">
        <w:rPr>
          <w:szCs w:val="24"/>
        </w:rPr>
        <w:t xml:space="preserve"> that show us</w:t>
      </w:r>
      <w:r w:rsidR="00A74D4D" w:rsidRPr="00530CEF">
        <w:rPr>
          <w:i/>
          <w:color w:val="FF0000"/>
          <w:szCs w:val="24"/>
        </w:rPr>
        <w:t xml:space="preserve"> </w:t>
      </w:r>
      <w:r w:rsidR="00545FAA" w:rsidRPr="00530CEF">
        <w:rPr>
          <w:szCs w:val="24"/>
          <w:u w:val="single"/>
        </w:rPr>
        <w:t>how her collecting problem, and her solution to it, affect others</w:t>
      </w:r>
      <w:r w:rsidR="00545FAA" w:rsidRPr="00530CEF">
        <w:rPr>
          <w:i/>
          <w:szCs w:val="24"/>
        </w:rPr>
        <w:t xml:space="preserve">. </w:t>
      </w:r>
      <w:r w:rsidR="009014C2" w:rsidRPr="00530CEF">
        <w:rPr>
          <w:szCs w:val="24"/>
        </w:rPr>
        <w:t xml:space="preserve">When you hear </w:t>
      </w:r>
      <w:r w:rsidR="008544BF" w:rsidRPr="00530CEF">
        <w:rPr>
          <w:szCs w:val="24"/>
        </w:rPr>
        <w:t xml:space="preserve">those parts of the piece, </w:t>
      </w:r>
      <w:r w:rsidRPr="00530CEF">
        <w:rPr>
          <w:b/>
          <w:szCs w:val="24"/>
        </w:rPr>
        <w:t>raise your hand</w:t>
      </w:r>
      <w:r w:rsidRPr="00530CEF">
        <w:rPr>
          <w:szCs w:val="24"/>
        </w:rPr>
        <w:t>. The class will stop to discuss what you have noticed</w:t>
      </w:r>
      <w:r w:rsidR="00A2577C" w:rsidRPr="00530CEF">
        <w:rPr>
          <w:szCs w:val="24"/>
        </w:rPr>
        <w:t xml:space="preserve"> an</w:t>
      </w:r>
      <w:r w:rsidRPr="00530CEF">
        <w:rPr>
          <w:szCs w:val="24"/>
        </w:rPr>
        <w:t xml:space="preserve">d decide whether to </w:t>
      </w:r>
      <w:r w:rsidR="002C542F" w:rsidRPr="00530CEF">
        <w:rPr>
          <w:szCs w:val="24"/>
        </w:rPr>
        <w:t>write</w:t>
      </w:r>
      <w:r w:rsidRPr="00530CEF">
        <w:rPr>
          <w:szCs w:val="24"/>
        </w:rPr>
        <w:t xml:space="preserve"> that evidence </w:t>
      </w:r>
      <w:r w:rsidR="002C542F" w:rsidRPr="00530CEF">
        <w:rPr>
          <w:szCs w:val="24"/>
        </w:rPr>
        <w:t xml:space="preserve">on the </w:t>
      </w:r>
      <w:r w:rsidR="006552C9" w:rsidRPr="00530CEF">
        <w:rPr>
          <w:szCs w:val="24"/>
        </w:rPr>
        <w:t xml:space="preserve">class </w:t>
      </w:r>
      <w:r w:rsidR="00FE53BB" w:rsidRPr="00530CEF">
        <w:rPr>
          <w:szCs w:val="24"/>
        </w:rPr>
        <w:t>Evidence</w:t>
      </w:r>
      <w:r w:rsidR="002C542F" w:rsidRPr="00530CEF">
        <w:rPr>
          <w:szCs w:val="24"/>
        </w:rPr>
        <w:t xml:space="preserve"> </w:t>
      </w:r>
      <w:r w:rsidR="00FE53BB" w:rsidRPr="00530CEF">
        <w:rPr>
          <w:szCs w:val="24"/>
        </w:rPr>
        <w:t>C</w:t>
      </w:r>
      <w:r w:rsidR="002C542F" w:rsidRPr="00530CEF">
        <w:rPr>
          <w:szCs w:val="24"/>
        </w:rPr>
        <w:t xml:space="preserve">hart. </w:t>
      </w:r>
    </w:p>
    <w:p w14:paraId="514820B1" w14:textId="77777777" w:rsidR="00EA124A" w:rsidRDefault="00EA124A" w:rsidP="00231CD0">
      <w:pPr>
        <w:spacing w:line="276" w:lineRule="auto"/>
        <w:ind w:left="360"/>
        <w:rPr>
          <w:rFonts w:ascii="Comic Sans MS" w:hAnsi="Comic Sans MS"/>
          <w:sz w:val="28"/>
          <w:szCs w:val="28"/>
        </w:rPr>
      </w:pPr>
    </w:p>
    <w:p w14:paraId="571AF5B9" w14:textId="77777777" w:rsidR="00D933AB" w:rsidRDefault="00D933AB" w:rsidP="00231CD0">
      <w:pPr>
        <w:spacing w:line="276" w:lineRule="auto"/>
        <w:ind w:left="360"/>
        <w:rPr>
          <w:rFonts w:ascii="Comic Sans MS" w:hAnsi="Comic Sans MS"/>
          <w:sz w:val="28"/>
          <w:szCs w:val="28"/>
        </w:rPr>
      </w:pPr>
    </w:p>
    <w:p w14:paraId="4051A8BA" w14:textId="77777777" w:rsidR="00EA124A" w:rsidRDefault="00EA124A" w:rsidP="00EA124A">
      <w:pPr>
        <w:rPr>
          <w:b/>
          <w:i/>
          <w:noProof/>
          <w:sz w:val="28"/>
          <w:szCs w:val="28"/>
        </w:rPr>
      </w:pPr>
    </w:p>
    <w:p w14:paraId="17C2BE57" w14:textId="77777777" w:rsidR="00EA124A" w:rsidRDefault="00EA124A" w:rsidP="00EA124A">
      <w:pPr>
        <w:rPr>
          <w:b/>
          <w:i/>
          <w:noProof/>
          <w:sz w:val="28"/>
          <w:szCs w:val="28"/>
        </w:rPr>
      </w:pPr>
    </w:p>
    <w:p w14:paraId="250CD01F" w14:textId="77777777" w:rsidR="00EA124A" w:rsidRPr="00F34608" w:rsidRDefault="00EA124A" w:rsidP="00231CD0">
      <w:pPr>
        <w:spacing w:line="276" w:lineRule="auto"/>
        <w:ind w:left="360"/>
        <w:rPr>
          <w:rFonts w:ascii="Comic Sans MS" w:hAnsi="Comic Sans MS"/>
          <w:sz w:val="28"/>
          <w:szCs w:val="28"/>
        </w:rPr>
      </w:pPr>
    </w:p>
    <w:p w14:paraId="7798F7CC" w14:textId="77777777" w:rsidR="003C6F47" w:rsidRPr="002C679C" w:rsidRDefault="003C6F47" w:rsidP="00231CD0">
      <w:pPr>
        <w:spacing w:line="276" w:lineRule="auto"/>
        <w:ind w:left="360"/>
        <w:rPr>
          <w:rFonts w:ascii="Comic Sans MS" w:hAnsi="Comic Sans MS"/>
          <w:sz w:val="16"/>
          <w:szCs w:val="16"/>
        </w:rPr>
      </w:pPr>
    </w:p>
    <w:p w14:paraId="42673256" w14:textId="77777777" w:rsidR="00A2577C" w:rsidRPr="00F34608" w:rsidRDefault="00A2577C" w:rsidP="00231CD0">
      <w:pPr>
        <w:spacing w:line="276" w:lineRule="auto"/>
        <w:ind w:left="360"/>
        <w:rPr>
          <w:rFonts w:ascii="Comic Sans MS" w:hAnsi="Comic Sans MS"/>
          <w:sz w:val="28"/>
          <w:szCs w:val="28"/>
        </w:rPr>
      </w:pPr>
    </w:p>
    <w:p w14:paraId="0C02F65F" w14:textId="77777777" w:rsidR="00C2039A" w:rsidRPr="00F34608" w:rsidRDefault="00C2039A">
      <w:pPr>
        <w:rPr>
          <w:rFonts w:ascii="Comic Sans MS" w:hAnsi="Comic Sans MS"/>
          <w:sz w:val="28"/>
          <w:szCs w:val="28"/>
        </w:rPr>
      </w:pPr>
    </w:p>
    <w:p w14:paraId="68B247EB" w14:textId="77777777" w:rsidR="00592908" w:rsidRDefault="00592908">
      <w:pPr>
        <w:rPr>
          <w:rFonts w:ascii="Arial Black" w:hAnsi="Arial Black"/>
          <w:b/>
          <w:sz w:val="28"/>
          <w:szCs w:val="28"/>
        </w:rPr>
      </w:pPr>
      <w:r>
        <w:rPr>
          <w:rFonts w:ascii="Arial Black" w:hAnsi="Arial Black"/>
          <w:b/>
          <w:sz w:val="28"/>
          <w:szCs w:val="28"/>
        </w:rPr>
        <w:br w:type="page"/>
      </w:r>
    </w:p>
    <w:p w14:paraId="1A7DDF0F" w14:textId="77777777" w:rsidR="00BC40B6" w:rsidRPr="004372ED" w:rsidRDefault="00BC40B6" w:rsidP="00BC40B6">
      <w:pPr>
        <w:spacing w:line="276" w:lineRule="auto"/>
        <w:jc w:val="center"/>
        <w:rPr>
          <w:rFonts w:ascii="Arial Black" w:hAnsi="Arial Black"/>
          <w:b/>
          <w:sz w:val="28"/>
          <w:szCs w:val="28"/>
        </w:rPr>
      </w:pPr>
      <w:r>
        <w:rPr>
          <w:rFonts w:ascii="Arial Black" w:hAnsi="Arial Black"/>
          <w:b/>
          <w:sz w:val="28"/>
          <w:szCs w:val="28"/>
        </w:rPr>
        <w:lastRenderedPageBreak/>
        <w:t>T</w:t>
      </w:r>
      <w:r w:rsidRPr="004372ED">
        <w:rPr>
          <w:rFonts w:ascii="Arial Black" w:hAnsi="Arial Black"/>
          <w:b/>
          <w:sz w:val="28"/>
          <w:szCs w:val="28"/>
        </w:rPr>
        <w:t>hink and Write!</w:t>
      </w:r>
    </w:p>
    <w:p w14:paraId="69E3105F" w14:textId="77777777" w:rsidR="00C2039A" w:rsidRPr="004372ED" w:rsidRDefault="00C2039A" w:rsidP="00C2039A">
      <w:pPr>
        <w:spacing w:line="276" w:lineRule="auto"/>
        <w:jc w:val="center"/>
        <w:rPr>
          <w:sz w:val="16"/>
          <w:szCs w:val="16"/>
        </w:rPr>
      </w:pPr>
      <w:r w:rsidRPr="004372ED">
        <w:rPr>
          <w:sz w:val="16"/>
          <w:szCs w:val="16"/>
        </w:rPr>
        <w:t>Day 2</w:t>
      </w:r>
    </w:p>
    <w:p w14:paraId="46F8091E" w14:textId="77777777" w:rsidR="00C2039A" w:rsidRPr="00F34608" w:rsidRDefault="00C2039A" w:rsidP="00C2039A">
      <w:pPr>
        <w:spacing w:line="276" w:lineRule="auto"/>
        <w:rPr>
          <w:rFonts w:ascii="Comic Sans MS" w:hAnsi="Comic Sans MS"/>
          <w:sz w:val="28"/>
          <w:szCs w:val="28"/>
        </w:rPr>
      </w:pPr>
    </w:p>
    <w:p w14:paraId="3482A05C" w14:textId="77777777" w:rsidR="00C2039A" w:rsidRPr="00545FAA" w:rsidRDefault="00C2039A" w:rsidP="00C2039A">
      <w:pPr>
        <w:spacing w:line="276" w:lineRule="auto"/>
        <w:rPr>
          <w:szCs w:val="24"/>
        </w:rPr>
      </w:pPr>
      <w:r w:rsidRPr="00545FAA">
        <w:rPr>
          <w:szCs w:val="24"/>
        </w:rPr>
        <w:t>Name</w:t>
      </w:r>
      <w:r w:rsidR="00FE53BB" w:rsidRPr="00545FAA">
        <w:rPr>
          <w:szCs w:val="24"/>
        </w:rPr>
        <w:t>:</w:t>
      </w:r>
      <w:r w:rsidRPr="00545FAA">
        <w:rPr>
          <w:szCs w:val="24"/>
        </w:rPr>
        <w:t xml:space="preserve">                                                     </w:t>
      </w:r>
      <w:r w:rsidR="00530CEF">
        <w:rPr>
          <w:szCs w:val="24"/>
        </w:rPr>
        <w:tab/>
      </w:r>
      <w:r w:rsidR="00530CEF">
        <w:rPr>
          <w:szCs w:val="24"/>
        </w:rPr>
        <w:tab/>
      </w:r>
      <w:r w:rsidR="00530CEF">
        <w:rPr>
          <w:szCs w:val="24"/>
        </w:rPr>
        <w:tab/>
      </w:r>
      <w:r w:rsidR="00530CEF">
        <w:rPr>
          <w:szCs w:val="24"/>
        </w:rPr>
        <w:tab/>
      </w:r>
      <w:r w:rsidR="00530CEF">
        <w:rPr>
          <w:szCs w:val="24"/>
        </w:rPr>
        <w:tab/>
      </w:r>
      <w:r w:rsidR="00530CEF">
        <w:rPr>
          <w:szCs w:val="24"/>
        </w:rPr>
        <w:tab/>
      </w:r>
      <w:r w:rsidRPr="00545FAA">
        <w:rPr>
          <w:szCs w:val="24"/>
        </w:rPr>
        <w:t xml:space="preserve">   Date</w:t>
      </w:r>
      <w:r w:rsidR="00414AA4" w:rsidRPr="00545FAA">
        <w:rPr>
          <w:szCs w:val="24"/>
        </w:rPr>
        <w:t>:</w:t>
      </w:r>
    </w:p>
    <w:p w14:paraId="124EC8CF" w14:textId="77777777" w:rsidR="00B642A5" w:rsidRPr="00545FAA" w:rsidRDefault="00C2039A" w:rsidP="0051359B">
      <w:pPr>
        <w:spacing w:line="276" w:lineRule="auto"/>
        <w:rPr>
          <w:i/>
          <w:color w:val="FF0000"/>
          <w:szCs w:val="24"/>
        </w:rPr>
      </w:pPr>
      <w:r w:rsidRPr="00545FAA">
        <w:rPr>
          <w:szCs w:val="24"/>
        </w:rPr>
        <w:t xml:space="preserve">Title of </w:t>
      </w:r>
      <w:r w:rsidR="00FE53BB" w:rsidRPr="00545FAA">
        <w:rPr>
          <w:szCs w:val="24"/>
        </w:rPr>
        <w:t>s</w:t>
      </w:r>
      <w:r w:rsidRPr="00545FAA">
        <w:rPr>
          <w:szCs w:val="24"/>
        </w:rPr>
        <w:t>tory</w:t>
      </w:r>
      <w:r w:rsidR="00FE53BB" w:rsidRPr="00545FAA">
        <w:rPr>
          <w:szCs w:val="24"/>
        </w:rPr>
        <w:t>/article</w:t>
      </w:r>
      <w:r w:rsidR="00B642A5" w:rsidRPr="00545FAA">
        <w:rPr>
          <w:szCs w:val="24"/>
        </w:rPr>
        <w:t>:</w:t>
      </w:r>
      <w:r w:rsidRPr="00545FAA">
        <w:rPr>
          <w:szCs w:val="24"/>
        </w:rPr>
        <w:t xml:space="preserve"> </w:t>
      </w:r>
      <w:r w:rsidR="00C33266" w:rsidRPr="00545FAA">
        <w:rPr>
          <w:szCs w:val="24"/>
        </w:rPr>
        <w:t xml:space="preserve"> </w:t>
      </w:r>
      <w:r w:rsidR="00545FAA">
        <w:rPr>
          <w:szCs w:val="24"/>
        </w:rPr>
        <w:t>“</w:t>
      </w:r>
      <w:proofErr w:type="spellStart"/>
      <w:r w:rsidR="000D33C4" w:rsidRPr="00545FAA">
        <w:rPr>
          <w:b/>
          <w:szCs w:val="24"/>
        </w:rPr>
        <w:t>Prudy’s</w:t>
      </w:r>
      <w:proofErr w:type="spellEnd"/>
      <w:r w:rsidR="000D33C4" w:rsidRPr="00545FAA">
        <w:rPr>
          <w:b/>
          <w:szCs w:val="24"/>
        </w:rPr>
        <w:t xml:space="preserve"> Problem and How She Solved It</w:t>
      </w:r>
      <w:r w:rsidR="00545FAA">
        <w:rPr>
          <w:b/>
          <w:szCs w:val="24"/>
        </w:rPr>
        <w:t>”</w:t>
      </w:r>
    </w:p>
    <w:p w14:paraId="737A6970" w14:textId="77777777" w:rsidR="00F34608" w:rsidRPr="00545FAA" w:rsidRDefault="00F34608" w:rsidP="0051359B">
      <w:pPr>
        <w:spacing w:line="276" w:lineRule="auto"/>
        <w:rPr>
          <w:szCs w:val="24"/>
        </w:rPr>
      </w:pPr>
    </w:p>
    <w:p w14:paraId="3A2BEF64" w14:textId="77777777" w:rsidR="00415A45" w:rsidRPr="00545FAA" w:rsidRDefault="00415A45" w:rsidP="0091105D">
      <w:pPr>
        <w:spacing w:line="276" w:lineRule="auto"/>
        <w:rPr>
          <w:b/>
          <w:i/>
          <w:color w:val="0070C0"/>
          <w:szCs w:val="24"/>
        </w:rPr>
      </w:pPr>
    </w:p>
    <w:p w14:paraId="428B92FD" w14:textId="77777777" w:rsidR="00530CEF" w:rsidRDefault="00530CEF" w:rsidP="00530CEF">
      <w:pPr>
        <w:pStyle w:val="ListParagraph"/>
        <w:numPr>
          <w:ilvl w:val="0"/>
          <w:numId w:val="14"/>
        </w:numPr>
        <w:spacing w:line="276" w:lineRule="auto"/>
        <w:rPr>
          <w:szCs w:val="28"/>
        </w:rPr>
      </w:pPr>
      <w:r w:rsidRPr="00762EEA">
        <w:rPr>
          <w:szCs w:val="28"/>
        </w:rPr>
        <w:t xml:space="preserve">Let's start by remembering what you are going to write about. Look at your Writing Draft Sheet from yesterday. When your teacher asks the Focusing Question for this piece, </w:t>
      </w:r>
      <w:r w:rsidRPr="00762EEA">
        <w:rPr>
          <w:b/>
          <w:szCs w:val="28"/>
        </w:rPr>
        <w:t>read</w:t>
      </w:r>
      <w:r w:rsidRPr="00762EEA">
        <w:rPr>
          <w:szCs w:val="28"/>
        </w:rPr>
        <w:t xml:space="preserve"> the Focus Statement you have written. Do this a couple of times. </w:t>
      </w:r>
    </w:p>
    <w:p w14:paraId="7F92CE92" w14:textId="77777777" w:rsidR="00530CEF" w:rsidRDefault="00530CEF" w:rsidP="00530CEF">
      <w:pPr>
        <w:pStyle w:val="ListParagraph"/>
        <w:spacing w:line="276" w:lineRule="auto"/>
        <w:ind w:left="360"/>
        <w:rPr>
          <w:szCs w:val="28"/>
        </w:rPr>
      </w:pPr>
    </w:p>
    <w:p w14:paraId="3E0BAF00" w14:textId="77777777" w:rsidR="00530CEF" w:rsidRDefault="00530CEF" w:rsidP="00530CEF">
      <w:pPr>
        <w:pStyle w:val="ListParagraph"/>
        <w:numPr>
          <w:ilvl w:val="0"/>
          <w:numId w:val="14"/>
        </w:numPr>
        <w:spacing w:line="276" w:lineRule="auto"/>
        <w:rPr>
          <w:szCs w:val="28"/>
        </w:rPr>
      </w:pPr>
      <w:r w:rsidRPr="00762EEA">
        <w:rPr>
          <w:szCs w:val="28"/>
        </w:rPr>
        <w:t xml:space="preserve">Use the class chart to make an evidence chart of your own. Choose a piece of evidence from the chart. </w:t>
      </w:r>
      <w:r w:rsidRPr="00762EEA">
        <w:rPr>
          <w:b/>
          <w:szCs w:val="28"/>
        </w:rPr>
        <w:t>Copy the words</w:t>
      </w:r>
      <w:r w:rsidRPr="00762EEA">
        <w:rPr>
          <w:szCs w:val="28"/>
        </w:rPr>
        <w:t xml:space="preserve"> onto your own chart. Then </w:t>
      </w:r>
      <w:r w:rsidRPr="00762EEA">
        <w:rPr>
          <w:b/>
          <w:szCs w:val="28"/>
        </w:rPr>
        <w:t>add a picture</w:t>
      </w:r>
      <w:r w:rsidRPr="00762EEA">
        <w:rPr>
          <w:szCs w:val="28"/>
        </w:rPr>
        <w:t xml:space="preserve"> to show what the words mean. Do this with two more pieces of evidence, so that you have chosen three examples to write about.</w:t>
      </w:r>
    </w:p>
    <w:p w14:paraId="6145657F" w14:textId="77777777" w:rsidR="00F47D50" w:rsidRDefault="00F47D50" w:rsidP="00C2039A">
      <w:pPr>
        <w:spacing w:line="276" w:lineRule="auto"/>
        <w:rPr>
          <w:szCs w:val="24"/>
        </w:rPr>
      </w:pPr>
    </w:p>
    <w:p w14:paraId="3E539274" w14:textId="77777777" w:rsidR="00F47D50" w:rsidRPr="000314AE" w:rsidRDefault="00F47D50" w:rsidP="00530CEF">
      <w:pPr>
        <w:spacing w:line="276" w:lineRule="auto"/>
        <w:jc w:val="center"/>
        <w:rPr>
          <w:b/>
          <w:i/>
          <w:szCs w:val="24"/>
        </w:rPr>
      </w:pPr>
      <w:r w:rsidRPr="000314AE">
        <w:rPr>
          <w:b/>
          <w:i/>
          <w:szCs w:val="24"/>
        </w:rPr>
        <w:t xml:space="preserve">How do </w:t>
      </w:r>
      <w:proofErr w:type="spellStart"/>
      <w:r w:rsidRPr="000314AE">
        <w:rPr>
          <w:b/>
          <w:i/>
          <w:szCs w:val="24"/>
        </w:rPr>
        <w:t>Prudy’s</w:t>
      </w:r>
      <w:proofErr w:type="spellEnd"/>
      <w:r w:rsidRPr="000314AE">
        <w:rPr>
          <w:b/>
          <w:i/>
          <w:szCs w:val="24"/>
        </w:rPr>
        <w:t xml:space="preserve"> </w:t>
      </w:r>
      <w:proofErr w:type="gramStart"/>
      <w:r w:rsidRPr="000314AE">
        <w:rPr>
          <w:b/>
          <w:i/>
          <w:szCs w:val="24"/>
        </w:rPr>
        <w:t>collecting  problem</w:t>
      </w:r>
      <w:proofErr w:type="gramEnd"/>
      <w:r w:rsidRPr="000314AE">
        <w:rPr>
          <w:b/>
          <w:i/>
          <w:szCs w:val="24"/>
        </w:rPr>
        <w:t xml:space="preserve"> and her solution affect others?</w:t>
      </w:r>
    </w:p>
    <w:p w14:paraId="27263366" w14:textId="77777777" w:rsidR="00F47D50" w:rsidRPr="00581095" w:rsidRDefault="00F47D50" w:rsidP="00F47D50">
      <w:pPr>
        <w:jc w:val="center"/>
        <w:rPr>
          <w:b/>
          <w:i/>
          <w:sz w:val="16"/>
          <w:szCs w:val="16"/>
        </w:rPr>
      </w:pPr>
    </w:p>
    <w:tbl>
      <w:tblPr>
        <w:tblStyle w:val="TableGrid"/>
        <w:tblW w:w="0" w:type="auto"/>
        <w:tblInd w:w="-252" w:type="dxa"/>
        <w:tblLook w:val="04A0" w:firstRow="1" w:lastRow="0" w:firstColumn="1" w:lastColumn="0" w:noHBand="0" w:noVBand="1"/>
      </w:tblPr>
      <w:tblGrid>
        <w:gridCol w:w="4213"/>
        <w:gridCol w:w="917"/>
        <w:gridCol w:w="4556"/>
        <w:gridCol w:w="862"/>
      </w:tblGrid>
      <w:tr w:rsidR="00F47D50" w14:paraId="0B1CB330" w14:textId="77777777">
        <w:trPr>
          <w:trHeight w:val="1196"/>
        </w:trPr>
        <w:tc>
          <w:tcPr>
            <w:tcW w:w="4213" w:type="dxa"/>
          </w:tcPr>
          <w:p w14:paraId="7F8E9FED" w14:textId="77777777" w:rsidR="00F47D50" w:rsidRPr="000314AE" w:rsidRDefault="00F47D50" w:rsidP="00AD496D">
            <w:pPr>
              <w:jc w:val="center"/>
              <w:rPr>
                <w:b/>
                <w:i/>
                <w:szCs w:val="24"/>
              </w:rPr>
            </w:pPr>
            <w:r w:rsidRPr="000314AE">
              <w:rPr>
                <w:b/>
                <w:i/>
                <w:szCs w:val="24"/>
              </w:rPr>
              <w:t>Evidence</w:t>
            </w:r>
          </w:p>
          <w:p w14:paraId="1D9A3911" w14:textId="77777777" w:rsidR="00F47D50" w:rsidRPr="001B095C" w:rsidRDefault="00F47D50" w:rsidP="00AD496D">
            <w:pPr>
              <w:jc w:val="center"/>
              <w:rPr>
                <w:b/>
                <w:szCs w:val="24"/>
              </w:rPr>
            </w:pPr>
            <w:r w:rsidRPr="000314AE">
              <w:rPr>
                <w:b/>
                <w:szCs w:val="24"/>
              </w:rPr>
              <w:t xml:space="preserve"> </w:t>
            </w:r>
            <w:proofErr w:type="spellStart"/>
            <w:r w:rsidRPr="000314AE">
              <w:rPr>
                <w:b/>
                <w:szCs w:val="24"/>
              </w:rPr>
              <w:t>Prudy’s</w:t>
            </w:r>
            <w:proofErr w:type="spellEnd"/>
            <w:r w:rsidRPr="000314AE">
              <w:rPr>
                <w:b/>
                <w:szCs w:val="24"/>
              </w:rPr>
              <w:t xml:space="preserve"> collecting problem affects others</w:t>
            </w:r>
          </w:p>
        </w:tc>
        <w:tc>
          <w:tcPr>
            <w:tcW w:w="917" w:type="dxa"/>
          </w:tcPr>
          <w:p w14:paraId="408BFF4B" w14:textId="77777777" w:rsidR="00F47D50" w:rsidRPr="000314AE" w:rsidRDefault="00F47D50" w:rsidP="00AD496D">
            <w:pPr>
              <w:rPr>
                <w:b/>
                <w:szCs w:val="24"/>
              </w:rPr>
            </w:pPr>
            <w:r>
              <w:rPr>
                <w:b/>
                <w:szCs w:val="24"/>
              </w:rPr>
              <w:t>Page</w:t>
            </w:r>
          </w:p>
        </w:tc>
        <w:tc>
          <w:tcPr>
            <w:tcW w:w="4556" w:type="dxa"/>
          </w:tcPr>
          <w:p w14:paraId="55CDA9F9" w14:textId="77777777" w:rsidR="00F47D50" w:rsidRPr="000314AE" w:rsidRDefault="00F47D50" w:rsidP="00AD496D">
            <w:pPr>
              <w:jc w:val="center"/>
              <w:rPr>
                <w:b/>
                <w:i/>
                <w:szCs w:val="24"/>
              </w:rPr>
            </w:pPr>
            <w:r w:rsidRPr="000314AE">
              <w:rPr>
                <w:b/>
                <w:i/>
                <w:szCs w:val="24"/>
              </w:rPr>
              <w:t xml:space="preserve">Elaboration </w:t>
            </w:r>
          </w:p>
          <w:p w14:paraId="4DFEAB78" w14:textId="77777777" w:rsidR="00F47D50" w:rsidRPr="000314AE" w:rsidRDefault="00F47D50" w:rsidP="00AD496D">
            <w:pPr>
              <w:jc w:val="center"/>
              <w:rPr>
                <w:b/>
                <w:szCs w:val="24"/>
              </w:rPr>
            </w:pPr>
            <w:r w:rsidRPr="000314AE">
              <w:rPr>
                <w:b/>
                <w:szCs w:val="24"/>
              </w:rPr>
              <w:t xml:space="preserve"> How problem affects others</w:t>
            </w:r>
          </w:p>
          <w:p w14:paraId="3E04F7A8" w14:textId="77777777" w:rsidR="00F47D50" w:rsidRPr="00EC0DB7" w:rsidRDefault="00F47D50" w:rsidP="00AD496D">
            <w:pPr>
              <w:jc w:val="center"/>
              <w:rPr>
                <w:rFonts w:ascii="Comic Sans MS" w:hAnsi="Comic Sans MS"/>
                <w:sz w:val="22"/>
                <w:szCs w:val="22"/>
              </w:rPr>
            </w:pPr>
          </w:p>
        </w:tc>
        <w:tc>
          <w:tcPr>
            <w:tcW w:w="862" w:type="dxa"/>
          </w:tcPr>
          <w:p w14:paraId="5F9DB26F" w14:textId="77777777" w:rsidR="00F47D50" w:rsidRPr="00EC0DB7" w:rsidRDefault="00F47D50" w:rsidP="00AD496D">
            <w:pPr>
              <w:rPr>
                <w:rFonts w:ascii="Comic Sans MS" w:hAnsi="Comic Sans MS"/>
                <w:sz w:val="16"/>
                <w:szCs w:val="16"/>
              </w:rPr>
            </w:pPr>
            <w:r w:rsidRPr="00EC0DB7">
              <w:rPr>
                <w:rFonts w:ascii="Comic Sans MS" w:hAnsi="Comic Sans MS"/>
                <w:sz w:val="16"/>
                <w:szCs w:val="16"/>
              </w:rPr>
              <w:t>Check here if you used this</w:t>
            </w:r>
          </w:p>
          <w:p w14:paraId="3FD33453" w14:textId="77777777" w:rsidR="00F47D50" w:rsidRPr="00EC0DB7" w:rsidRDefault="00F47D50" w:rsidP="00AD496D">
            <w:pPr>
              <w:rPr>
                <w:rFonts w:ascii="Comic Sans MS" w:hAnsi="Comic Sans MS"/>
                <w:sz w:val="16"/>
                <w:szCs w:val="16"/>
              </w:rPr>
            </w:pPr>
            <w:r w:rsidRPr="00EC0DB7">
              <w:rPr>
                <w:rFonts w:ascii="Comic Sans MS" w:hAnsi="Comic Sans MS"/>
                <w:sz w:val="16"/>
                <w:szCs w:val="16"/>
              </w:rPr>
              <w:t>evidence in your</w:t>
            </w:r>
          </w:p>
          <w:p w14:paraId="248B327D" w14:textId="77777777" w:rsidR="00F47D50" w:rsidRPr="00EC0DB7" w:rsidRDefault="00F47D50" w:rsidP="00AD496D">
            <w:pPr>
              <w:rPr>
                <w:rFonts w:ascii="Comic Sans MS" w:hAnsi="Comic Sans MS"/>
                <w:sz w:val="22"/>
                <w:szCs w:val="22"/>
              </w:rPr>
            </w:pPr>
            <w:r w:rsidRPr="00EC0DB7">
              <w:rPr>
                <w:rFonts w:ascii="Comic Sans MS" w:hAnsi="Comic Sans MS"/>
                <w:sz w:val="16"/>
                <w:szCs w:val="16"/>
              </w:rPr>
              <w:t>piece.</w:t>
            </w:r>
          </w:p>
        </w:tc>
      </w:tr>
      <w:tr w:rsidR="00F47D50" w14:paraId="372ED5B7" w14:textId="77777777">
        <w:trPr>
          <w:trHeight w:val="710"/>
        </w:trPr>
        <w:tc>
          <w:tcPr>
            <w:tcW w:w="4213" w:type="dxa"/>
          </w:tcPr>
          <w:p w14:paraId="671300BE" w14:textId="77777777" w:rsidR="00F47D50" w:rsidRDefault="00F47D50" w:rsidP="00AD496D">
            <w:pPr>
              <w:rPr>
                <w:i/>
                <w:szCs w:val="24"/>
              </w:rPr>
            </w:pPr>
          </w:p>
          <w:p w14:paraId="5F105DBA" w14:textId="77777777" w:rsidR="00F47D50" w:rsidRDefault="00F47D50" w:rsidP="00AD496D">
            <w:pPr>
              <w:rPr>
                <w:i/>
                <w:szCs w:val="24"/>
              </w:rPr>
            </w:pPr>
            <w:r>
              <w:rPr>
                <w:i/>
                <w:szCs w:val="24"/>
              </w:rPr>
              <w:t>her dad</w:t>
            </w:r>
          </w:p>
          <w:p w14:paraId="11E88735" w14:textId="77777777" w:rsidR="00F47D50" w:rsidRDefault="00F47D50" w:rsidP="00AD496D">
            <w:pPr>
              <w:rPr>
                <w:i/>
                <w:szCs w:val="24"/>
              </w:rPr>
            </w:pPr>
            <w:r>
              <w:rPr>
                <w:i/>
                <w:szCs w:val="24"/>
              </w:rPr>
              <w:t>--------------------------------------------------</w:t>
            </w:r>
          </w:p>
          <w:p w14:paraId="2097BF8B" w14:textId="77777777" w:rsidR="00F47D50" w:rsidRDefault="00F47D50" w:rsidP="00AD496D">
            <w:pPr>
              <w:rPr>
                <w:szCs w:val="24"/>
              </w:rPr>
            </w:pPr>
            <w:r>
              <w:rPr>
                <w:szCs w:val="24"/>
              </w:rPr>
              <w:t>Words</w:t>
            </w:r>
          </w:p>
          <w:p w14:paraId="789BEF51" w14:textId="77777777" w:rsidR="00F47D50" w:rsidRPr="00C57BF8" w:rsidRDefault="00F47D50" w:rsidP="00AD496D">
            <w:pPr>
              <w:rPr>
                <w:rFonts w:ascii="Apple Chancery" w:hAnsi="Apple Chancery" w:cs="Apple Chancery"/>
                <w:szCs w:val="24"/>
              </w:rPr>
            </w:pPr>
            <w:r>
              <w:rPr>
                <w:rFonts w:ascii="Apple Chancery" w:hAnsi="Apple Chancery" w:cs="Apple Chancery"/>
                <w:szCs w:val="24"/>
              </w:rPr>
              <w:t>neat man, likes things orderly</w:t>
            </w:r>
          </w:p>
          <w:p w14:paraId="1138DCA2" w14:textId="77777777" w:rsidR="00F47D50" w:rsidRDefault="00F47D50" w:rsidP="00AD496D">
            <w:pPr>
              <w:rPr>
                <w:szCs w:val="24"/>
              </w:rPr>
            </w:pPr>
          </w:p>
          <w:p w14:paraId="4D74DD09" w14:textId="77777777" w:rsidR="00F47D50" w:rsidRDefault="00F47D50" w:rsidP="00AD496D">
            <w:pPr>
              <w:rPr>
                <w:szCs w:val="24"/>
              </w:rPr>
            </w:pPr>
          </w:p>
          <w:p w14:paraId="1750863A" w14:textId="77777777" w:rsidR="00F47D50" w:rsidRDefault="00F47D50" w:rsidP="00AD496D">
            <w:pPr>
              <w:rPr>
                <w:szCs w:val="24"/>
              </w:rPr>
            </w:pPr>
            <w:r>
              <w:rPr>
                <w:szCs w:val="24"/>
              </w:rPr>
              <w:t>--------------------------------------------------</w:t>
            </w:r>
          </w:p>
          <w:p w14:paraId="073A1E63" w14:textId="77777777" w:rsidR="00F47D50" w:rsidRDefault="00F47D50" w:rsidP="00AD496D">
            <w:pPr>
              <w:rPr>
                <w:szCs w:val="24"/>
              </w:rPr>
            </w:pPr>
            <w:r>
              <w:rPr>
                <w:szCs w:val="24"/>
              </w:rPr>
              <w:t>Picture</w:t>
            </w:r>
          </w:p>
          <w:p w14:paraId="5BAC8219" w14:textId="77777777" w:rsidR="00F47D50" w:rsidRPr="00C57BF8" w:rsidRDefault="00F47D50" w:rsidP="00AD496D">
            <w:pPr>
              <w:rPr>
                <w:szCs w:val="24"/>
              </w:rPr>
            </w:pPr>
          </w:p>
          <w:p w14:paraId="0407D386" w14:textId="77777777" w:rsidR="00F47D50" w:rsidRPr="000D33C4" w:rsidRDefault="00F47D50" w:rsidP="00AD496D">
            <w:pPr>
              <w:rPr>
                <w:rFonts w:ascii="Comic Sans MS" w:hAnsi="Comic Sans MS"/>
                <w:sz w:val="22"/>
                <w:szCs w:val="22"/>
              </w:rPr>
            </w:pPr>
          </w:p>
          <w:p w14:paraId="3B4A785F" w14:textId="77777777" w:rsidR="00F47D50" w:rsidRPr="000D33C4" w:rsidRDefault="00F47D50" w:rsidP="00AD496D">
            <w:pPr>
              <w:rPr>
                <w:rFonts w:ascii="Comic Sans MS" w:hAnsi="Comic Sans MS"/>
                <w:sz w:val="22"/>
                <w:szCs w:val="22"/>
              </w:rPr>
            </w:pPr>
          </w:p>
          <w:p w14:paraId="32F8B34C" w14:textId="77777777" w:rsidR="00F47D50" w:rsidRPr="000D33C4" w:rsidRDefault="00F47D50" w:rsidP="00AD496D">
            <w:pPr>
              <w:rPr>
                <w:rFonts w:ascii="Comic Sans MS" w:hAnsi="Comic Sans MS"/>
                <w:sz w:val="22"/>
                <w:szCs w:val="22"/>
              </w:rPr>
            </w:pPr>
          </w:p>
          <w:p w14:paraId="0A033BD6" w14:textId="77777777" w:rsidR="00F47D50" w:rsidRPr="000D33C4" w:rsidRDefault="00F47D50" w:rsidP="00AD496D">
            <w:pPr>
              <w:rPr>
                <w:rFonts w:ascii="Comic Sans MS" w:hAnsi="Comic Sans MS"/>
                <w:sz w:val="22"/>
                <w:szCs w:val="22"/>
              </w:rPr>
            </w:pPr>
          </w:p>
        </w:tc>
        <w:tc>
          <w:tcPr>
            <w:tcW w:w="917" w:type="dxa"/>
          </w:tcPr>
          <w:p w14:paraId="391B3053" w14:textId="77777777" w:rsidR="00F47D50" w:rsidRDefault="00F47D50" w:rsidP="00AD496D">
            <w:pPr>
              <w:rPr>
                <w:rFonts w:ascii="Comic Sans MS" w:hAnsi="Comic Sans MS"/>
                <w:sz w:val="22"/>
                <w:szCs w:val="22"/>
              </w:rPr>
            </w:pPr>
          </w:p>
        </w:tc>
        <w:tc>
          <w:tcPr>
            <w:tcW w:w="4556" w:type="dxa"/>
          </w:tcPr>
          <w:p w14:paraId="6319A0BD" w14:textId="77777777" w:rsidR="00F47D50" w:rsidRDefault="00F47D50" w:rsidP="00AD496D">
            <w:pPr>
              <w:rPr>
                <w:rFonts w:ascii="Comic Sans MS" w:hAnsi="Comic Sans MS"/>
                <w:sz w:val="22"/>
                <w:szCs w:val="22"/>
              </w:rPr>
            </w:pPr>
            <w:r>
              <w:rPr>
                <w:rFonts w:ascii="Comic Sans MS" w:hAnsi="Comic Sans MS"/>
                <w:sz w:val="22"/>
                <w:szCs w:val="22"/>
              </w:rPr>
              <w:t xml:space="preserve"> </w:t>
            </w:r>
          </w:p>
          <w:p w14:paraId="69386287" w14:textId="77777777" w:rsidR="00F47D50" w:rsidRDefault="00F47D50" w:rsidP="00AD496D">
            <w:pPr>
              <w:rPr>
                <w:rFonts w:ascii="Comic Sans MS" w:hAnsi="Comic Sans MS"/>
                <w:sz w:val="22"/>
                <w:szCs w:val="22"/>
              </w:rPr>
            </w:pPr>
          </w:p>
          <w:p w14:paraId="3328B627" w14:textId="77777777" w:rsidR="00F47D50" w:rsidRPr="00C57BF8" w:rsidRDefault="00F47D50" w:rsidP="00AD496D">
            <w:pPr>
              <w:rPr>
                <w:rFonts w:ascii="Apple Chancery" w:hAnsi="Apple Chancery" w:cs="Apple Chancery"/>
                <w:szCs w:val="24"/>
              </w:rPr>
            </w:pPr>
            <w:r>
              <w:rPr>
                <w:rFonts w:ascii="Apple Chancery" w:hAnsi="Apple Chancery" w:cs="Apple Chancery"/>
                <w:szCs w:val="24"/>
              </w:rPr>
              <w:t xml:space="preserve">can’t mow the lawn, </w:t>
            </w:r>
            <w:proofErr w:type="spellStart"/>
            <w:r>
              <w:rPr>
                <w:rFonts w:ascii="Apple Chancery" w:hAnsi="Apple Chancery" w:cs="Apple Chancery"/>
                <w:szCs w:val="24"/>
              </w:rPr>
              <w:t>Prudy’s</w:t>
            </w:r>
            <w:proofErr w:type="spellEnd"/>
            <w:r>
              <w:rPr>
                <w:rFonts w:ascii="Apple Chancery" w:hAnsi="Apple Chancery" w:cs="Apple Chancery"/>
                <w:szCs w:val="24"/>
              </w:rPr>
              <w:t xml:space="preserve"> stuff all over</w:t>
            </w:r>
          </w:p>
        </w:tc>
        <w:tc>
          <w:tcPr>
            <w:tcW w:w="862" w:type="dxa"/>
          </w:tcPr>
          <w:p w14:paraId="3BE0B93B" w14:textId="77777777" w:rsidR="00F47D50" w:rsidRPr="00EC0DB7" w:rsidRDefault="00F47D50" w:rsidP="00AD496D">
            <w:pPr>
              <w:rPr>
                <w:rFonts w:ascii="Comic Sans MS" w:hAnsi="Comic Sans MS"/>
                <w:b/>
                <w:sz w:val="22"/>
                <w:szCs w:val="22"/>
              </w:rPr>
            </w:pPr>
          </w:p>
        </w:tc>
      </w:tr>
      <w:tr w:rsidR="00F47D50" w14:paraId="6C2A8E46" w14:textId="77777777">
        <w:tc>
          <w:tcPr>
            <w:tcW w:w="4213" w:type="dxa"/>
          </w:tcPr>
          <w:p w14:paraId="1AC999AF" w14:textId="77777777" w:rsidR="00F47D50" w:rsidRDefault="00F47D50" w:rsidP="00AD496D">
            <w:pPr>
              <w:rPr>
                <w:szCs w:val="24"/>
              </w:rPr>
            </w:pPr>
            <w:r>
              <w:rPr>
                <w:szCs w:val="24"/>
              </w:rPr>
              <w:t>Words</w:t>
            </w:r>
          </w:p>
          <w:p w14:paraId="43199E00" w14:textId="77777777" w:rsidR="00F47D50" w:rsidRDefault="00F47D50" w:rsidP="00AD496D">
            <w:pPr>
              <w:rPr>
                <w:szCs w:val="24"/>
              </w:rPr>
            </w:pPr>
          </w:p>
          <w:p w14:paraId="48CF2E28" w14:textId="77777777" w:rsidR="00F47D50" w:rsidRDefault="00F47D50" w:rsidP="00AD496D">
            <w:pPr>
              <w:rPr>
                <w:szCs w:val="24"/>
              </w:rPr>
            </w:pPr>
          </w:p>
          <w:p w14:paraId="4F2A8B4C" w14:textId="77777777" w:rsidR="00F47D50" w:rsidRDefault="00F47D50" w:rsidP="00AD496D">
            <w:pPr>
              <w:rPr>
                <w:szCs w:val="24"/>
              </w:rPr>
            </w:pPr>
            <w:r>
              <w:rPr>
                <w:szCs w:val="24"/>
              </w:rPr>
              <w:t>--------------------------------------------------</w:t>
            </w:r>
          </w:p>
          <w:p w14:paraId="2E2EC97D" w14:textId="77777777" w:rsidR="00F47D50" w:rsidRDefault="00F47D50" w:rsidP="00AD496D">
            <w:pPr>
              <w:rPr>
                <w:szCs w:val="24"/>
              </w:rPr>
            </w:pPr>
            <w:r>
              <w:rPr>
                <w:szCs w:val="24"/>
              </w:rPr>
              <w:t>Picture</w:t>
            </w:r>
          </w:p>
          <w:p w14:paraId="53F482F2" w14:textId="77777777" w:rsidR="00F47D50" w:rsidRPr="00EC0DB7" w:rsidRDefault="00F47D50" w:rsidP="00AD496D">
            <w:pPr>
              <w:rPr>
                <w:rFonts w:ascii="Comic Sans MS" w:hAnsi="Comic Sans MS"/>
                <w:b/>
                <w:sz w:val="22"/>
                <w:szCs w:val="22"/>
              </w:rPr>
            </w:pPr>
          </w:p>
          <w:p w14:paraId="66506324" w14:textId="77777777" w:rsidR="00F47D50" w:rsidRPr="00EC0DB7" w:rsidRDefault="00F47D50" w:rsidP="00AD496D">
            <w:pPr>
              <w:rPr>
                <w:rFonts w:ascii="Comic Sans MS" w:hAnsi="Comic Sans MS"/>
                <w:b/>
                <w:sz w:val="22"/>
                <w:szCs w:val="22"/>
              </w:rPr>
            </w:pPr>
          </w:p>
          <w:p w14:paraId="34F84521" w14:textId="77777777" w:rsidR="00F47D50" w:rsidRPr="00EC0DB7" w:rsidRDefault="00F47D50" w:rsidP="00AD496D">
            <w:pPr>
              <w:rPr>
                <w:rFonts w:ascii="Comic Sans MS" w:hAnsi="Comic Sans MS"/>
                <w:b/>
                <w:sz w:val="22"/>
                <w:szCs w:val="22"/>
              </w:rPr>
            </w:pPr>
          </w:p>
          <w:p w14:paraId="3380CFCA" w14:textId="77777777" w:rsidR="00F47D50" w:rsidRPr="00EC0DB7" w:rsidRDefault="00F47D50" w:rsidP="00AD496D">
            <w:pPr>
              <w:rPr>
                <w:rFonts w:ascii="Comic Sans MS" w:hAnsi="Comic Sans MS"/>
                <w:b/>
                <w:sz w:val="22"/>
                <w:szCs w:val="22"/>
              </w:rPr>
            </w:pPr>
          </w:p>
          <w:p w14:paraId="6FB05930" w14:textId="77777777" w:rsidR="00F47D50" w:rsidRPr="00EC0DB7" w:rsidRDefault="00F47D50" w:rsidP="00AD496D">
            <w:pPr>
              <w:rPr>
                <w:rFonts w:ascii="Comic Sans MS" w:hAnsi="Comic Sans MS"/>
                <w:b/>
                <w:sz w:val="22"/>
                <w:szCs w:val="22"/>
              </w:rPr>
            </w:pPr>
          </w:p>
          <w:p w14:paraId="5B5A7A5A" w14:textId="77777777" w:rsidR="00F47D50" w:rsidRPr="00EC0DB7" w:rsidRDefault="00F47D50" w:rsidP="00AD496D">
            <w:pPr>
              <w:rPr>
                <w:rFonts w:ascii="Comic Sans MS" w:hAnsi="Comic Sans MS"/>
                <w:b/>
                <w:sz w:val="22"/>
                <w:szCs w:val="22"/>
              </w:rPr>
            </w:pPr>
          </w:p>
        </w:tc>
        <w:tc>
          <w:tcPr>
            <w:tcW w:w="917" w:type="dxa"/>
          </w:tcPr>
          <w:p w14:paraId="3914A889" w14:textId="77777777" w:rsidR="00F47D50" w:rsidRPr="00EC0DB7" w:rsidRDefault="00F47D50" w:rsidP="00AD496D">
            <w:pPr>
              <w:rPr>
                <w:rFonts w:ascii="Comic Sans MS" w:hAnsi="Comic Sans MS"/>
                <w:b/>
                <w:sz w:val="22"/>
                <w:szCs w:val="22"/>
              </w:rPr>
            </w:pPr>
          </w:p>
        </w:tc>
        <w:tc>
          <w:tcPr>
            <w:tcW w:w="4556" w:type="dxa"/>
          </w:tcPr>
          <w:p w14:paraId="68926170" w14:textId="77777777" w:rsidR="00F47D50" w:rsidRPr="00EC0DB7" w:rsidRDefault="00F47D50" w:rsidP="00AD496D">
            <w:pPr>
              <w:rPr>
                <w:rFonts w:ascii="Comic Sans MS" w:hAnsi="Comic Sans MS"/>
                <w:b/>
                <w:sz w:val="22"/>
                <w:szCs w:val="22"/>
              </w:rPr>
            </w:pPr>
          </w:p>
        </w:tc>
        <w:tc>
          <w:tcPr>
            <w:tcW w:w="862" w:type="dxa"/>
          </w:tcPr>
          <w:p w14:paraId="52B10570" w14:textId="77777777" w:rsidR="00F47D50" w:rsidRPr="00EC0DB7" w:rsidRDefault="00F47D50" w:rsidP="00AD496D">
            <w:pPr>
              <w:rPr>
                <w:rFonts w:ascii="Comic Sans MS" w:hAnsi="Comic Sans MS"/>
                <w:b/>
                <w:sz w:val="22"/>
                <w:szCs w:val="22"/>
              </w:rPr>
            </w:pPr>
          </w:p>
        </w:tc>
      </w:tr>
      <w:tr w:rsidR="00F47D50" w14:paraId="7D89CEF0" w14:textId="77777777">
        <w:tc>
          <w:tcPr>
            <w:tcW w:w="4213" w:type="dxa"/>
          </w:tcPr>
          <w:p w14:paraId="37A1058C" w14:textId="77777777" w:rsidR="00F47D50" w:rsidRPr="00AE725E" w:rsidRDefault="00F47D50" w:rsidP="00AD496D">
            <w:pPr>
              <w:rPr>
                <w:b/>
                <w:szCs w:val="24"/>
              </w:rPr>
            </w:pPr>
            <w:proofErr w:type="spellStart"/>
            <w:r w:rsidRPr="00AE725E">
              <w:rPr>
                <w:b/>
                <w:szCs w:val="24"/>
              </w:rPr>
              <w:t>Prudy’s</w:t>
            </w:r>
            <w:proofErr w:type="spellEnd"/>
            <w:r w:rsidRPr="00AE725E">
              <w:rPr>
                <w:b/>
                <w:szCs w:val="24"/>
              </w:rPr>
              <w:t xml:space="preserve"> solution affects others</w:t>
            </w:r>
          </w:p>
          <w:p w14:paraId="375E97EA" w14:textId="77777777" w:rsidR="00F47D50" w:rsidRPr="00EC0DB7" w:rsidRDefault="00F47D50" w:rsidP="00AD496D">
            <w:pPr>
              <w:rPr>
                <w:rFonts w:ascii="Comic Sans MS" w:hAnsi="Comic Sans MS"/>
                <w:b/>
                <w:sz w:val="22"/>
                <w:szCs w:val="22"/>
              </w:rPr>
            </w:pPr>
          </w:p>
        </w:tc>
        <w:tc>
          <w:tcPr>
            <w:tcW w:w="917" w:type="dxa"/>
          </w:tcPr>
          <w:p w14:paraId="42F6AD7F" w14:textId="77777777" w:rsidR="00F47D50" w:rsidRDefault="00F47D50" w:rsidP="00AD496D">
            <w:pPr>
              <w:rPr>
                <w:rFonts w:ascii="Comic Sans MS" w:hAnsi="Comic Sans MS"/>
                <w:sz w:val="22"/>
                <w:szCs w:val="22"/>
              </w:rPr>
            </w:pPr>
          </w:p>
        </w:tc>
        <w:tc>
          <w:tcPr>
            <w:tcW w:w="4556" w:type="dxa"/>
          </w:tcPr>
          <w:p w14:paraId="0C6AB18A" w14:textId="77777777" w:rsidR="00F47D50" w:rsidRPr="00AE725E" w:rsidRDefault="00F47D50" w:rsidP="00AD496D">
            <w:pPr>
              <w:rPr>
                <w:b/>
                <w:szCs w:val="24"/>
              </w:rPr>
            </w:pPr>
            <w:r w:rsidRPr="00AE725E">
              <w:rPr>
                <w:b/>
                <w:szCs w:val="24"/>
              </w:rPr>
              <w:t>How solution affects others</w:t>
            </w:r>
          </w:p>
        </w:tc>
        <w:tc>
          <w:tcPr>
            <w:tcW w:w="862" w:type="dxa"/>
          </w:tcPr>
          <w:p w14:paraId="7429AAC9" w14:textId="77777777" w:rsidR="00F47D50" w:rsidRPr="00EC0DB7" w:rsidRDefault="00F47D50" w:rsidP="00AD496D">
            <w:pPr>
              <w:rPr>
                <w:rFonts w:ascii="Comic Sans MS" w:hAnsi="Comic Sans MS"/>
                <w:b/>
                <w:sz w:val="22"/>
                <w:szCs w:val="22"/>
              </w:rPr>
            </w:pPr>
          </w:p>
        </w:tc>
      </w:tr>
      <w:tr w:rsidR="00F47D50" w14:paraId="31260306" w14:textId="77777777">
        <w:tc>
          <w:tcPr>
            <w:tcW w:w="4213" w:type="dxa"/>
          </w:tcPr>
          <w:p w14:paraId="2AD4B903" w14:textId="77777777" w:rsidR="00F47D50" w:rsidRDefault="00F47D50" w:rsidP="00AD496D">
            <w:pPr>
              <w:rPr>
                <w:i/>
                <w:szCs w:val="24"/>
              </w:rPr>
            </w:pPr>
          </w:p>
          <w:p w14:paraId="3DCA6A41" w14:textId="77777777" w:rsidR="00F47D50" w:rsidRDefault="00F47D50" w:rsidP="00AD496D">
            <w:pPr>
              <w:rPr>
                <w:i/>
                <w:szCs w:val="24"/>
              </w:rPr>
            </w:pPr>
            <w:r>
              <w:rPr>
                <w:i/>
                <w:szCs w:val="24"/>
              </w:rPr>
              <w:t>--------------------------------------------------</w:t>
            </w:r>
          </w:p>
          <w:p w14:paraId="195B0201" w14:textId="77777777" w:rsidR="00F47D50" w:rsidRDefault="00F47D50" w:rsidP="00AD496D">
            <w:pPr>
              <w:rPr>
                <w:szCs w:val="24"/>
              </w:rPr>
            </w:pPr>
            <w:r>
              <w:rPr>
                <w:szCs w:val="24"/>
              </w:rPr>
              <w:t>Words</w:t>
            </w:r>
          </w:p>
          <w:p w14:paraId="5368914A" w14:textId="77777777" w:rsidR="00F47D50" w:rsidRDefault="00F47D50" w:rsidP="00AD496D">
            <w:pPr>
              <w:rPr>
                <w:szCs w:val="24"/>
              </w:rPr>
            </w:pPr>
          </w:p>
          <w:p w14:paraId="6D9AB52C" w14:textId="77777777" w:rsidR="00F47D50" w:rsidRDefault="00F47D50" w:rsidP="00AD496D">
            <w:pPr>
              <w:rPr>
                <w:szCs w:val="24"/>
              </w:rPr>
            </w:pPr>
          </w:p>
          <w:p w14:paraId="63254B66" w14:textId="77777777" w:rsidR="00F47D50" w:rsidRDefault="00F47D50" w:rsidP="00AD496D">
            <w:pPr>
              <w:rPr>
                <w:szCs w:val="24"/>
              </w:rPr>
            </w:pPr>
            <w:r>
              <w:rPr>
                <w:szCs w:val="24"/>
              </w:rPr>
              <w:t>--------------------------------------------------</w:t>
            </w:r>
          </w:p>
          <w:p w14:paraId="28CA6FFB" w14:textId="77777777" w:rsidR="00F47D50" w:rsidRDefault="00F47D50" w:rsidP="00AD496D">
            <w:pPr>
              <w:rPr>
                <w:szCs w:val="24"/>
              </w:rPr>
            </w:pPr>
            <w:r>
              <w:rPr>
                <w:szCs w:val="24"/>
              </w:rPr>
              <w:t>Picture</w:t>
            </w:r>
          </w:p>
          <w:p w14:paraId="7936C78C" w14:textId="77777777" w:rsidR="00F47D50" w:rsidRDefault="00F47D50" w:rsidP="00AD496D">
            <w:pPr>
              <w:rPr>
                <w:rFonts w:ascii="Comic Sans MS" w:hAnsi="Comic Sans MS"/>
                <w:b/>
                <w:sz w:val="22"/>
                <w:szCs w:val="22"/>
              </w:rPr>
            </w:pPr>
          </w:p>
          <w:p w14:paraId="45923E1F" w14:textId="77777777" w:rsidR="00F47D50" w:rsidRDefault="00F47D50" w:rsidP="00AD496D">
            <w:pPr>
              <w:rPr>
                <w:rFonts w:ascii="Comic Sans MS" w:hAnsi="Comic Sans MS"/>
                <w:b/>
                <w:sz w:val="22"/>
                <w:szCs w:val="22"/>
              </w:rPr>
            </w:pPr>
          </w:p>
          <w:p w14:paraId="1665F345" w14:textId="77777777" w:rsidR="00F47D50" w:rsidRDefault="00F47D50" w:rsidP="00AD496D">
            <w:pPr>
              <w:rPr>
                <w:rFonts w:ascii="Comic Sans MS" w:hAnsi="Comic Sans MS"/>
                <w:b/>
                <w:sz w:val="22"/>
                <w:szCs w:val="22"/>
              </w:rPr>
            </w:pPr>
          </w:p>
          <w:p w14:paraId="603266E5" w14:textId="77777777" w:rsidR="00F47D50" w:rsidRDefault="00F47D50" w:rsidP="00AD496D">
            <w:pPr>
              <w:rPr>
                <w:rFonts w:ascii="Comic Sans MS" w:hAnsi="Comic Sans MS"/>
                <w:b/>
                <w:sz w:val="22"/>
                <w:szCs w:val="22"/>
              </w:rPr>
            </w:pPr>
          </w:p>
          <w:p w14:paraId="08A24E50" w14:textId="77777777" w:rsidR="00F47D50" w:rsidRDefault="00F47D50" w:rsidP="00AD496D">
            <w:pPr>
              <w:rPr>
                <w:rFonts w:ascii="Comic Sans MS" w:hAnsi="Comic Sans MS"/>
                <w:b/>
                <w:sz w:val="22"/>
                <w:szCs w:val="22"/>
              </w:rPr>
            </w:pPr>
          </w:p>
        </w:tc>
        <w:tc>
          <w:tcPr>
            <w:tcW w:w="917" w:type="dxa"/>
          </w:tcPr>
          <w:p w14:paraId="55A314D9" w14:textId="77777777" w:rsidR="00F47D50" w:rsidRDefault="00F47D50" w:rsidP="00AD496D">
            <w:pPr>
              <w:rPr>
                <w:rFonts w:ascii="Comic Sans MS" w:hAnsi="Comic Sans MS"/>
                <w:b/>
                <w:sz w:val="22"/>
                <w:szCs w:val="22"/>
              </w:rPr>
            </w:pPr>
          </w:p>
        </w:tc>
        <w:tc>
          <w:tcPr>
            <w:tcW w:w="4556" w:type="dxa"/>
          </w:tcPr>
          <w:p w14:paraId="6C63B51A" w14:textId="77777777" w:rsidR="00F47D50" w:rsidRDefault="00F47D50" w:rsidP="00AD496D">
            <w:pPr>
              <w:rPr>
                <w:rFonts w:ascii="Comic Sans MS" w:hAnsi="Comic Sans MS"/>
                <w:b/>
                <w:sz w:val="22"/>
                <w:szCs w:val="22"/>
              </w:rPr>
            </w:pPr>
          </w:p>
        </w:tc>
        <w:tc>
          <w:tcPr>
            <w:tcW w:w="862" w:type="dxa"/>
          </w:tcPr>
          <w:p w14:paraId="48279258" w14:textId="77777777" w:rsidR="00F47D50" w:rsidRPr="00EC0DB7" w:rsidRDefault="00F47D50" w:rsidP="00AD496D">
            <w:pPr>
              <w:rPr>
                <w:rFonts w:ascii="Comic Sans MS" w:hAnsi="Comic Sans MS"/>
                <w:b/>
                <w:sz w:val="22"/>
                <w:szCs w:val="22"/>
              </w:rPr>
            </w:pPr>
          </w:p>
        </w:tc>
      </w:tr>
      <w:tr w:rsidR="00F47D50" w14:paraId="0E8BA9B3" w14:textId="77777777">
        <w:tc>
          <w:tcPr>
            <w:tcW w:w="4213" w:type="dxa"/>
          </w:tcPr>
          <w:p w14:paraId="1A4EDAD8" w14:textId="77777777" w:rsidR="00F47D50" w:rsidRDefault="00F47D50" w:rsidP="00AD496D">
            <w:pPr>
              <w:rPr>
                <w:rFonts w:ascii="Comic Sans MS" w:hAnsi="Comic Sans MS"/>
                <w:b/>
                <w:sz w:val="22"/>
                <w:szCs w:val="22"/>
              </w:rPr>
            </w:pPr>
          </w:p>
          <w:p w14:paraId="5E2E45E4" w14:textId="77777777" w:rsidR="00F47D50" w:rsidRDefault="00F47D50" w:rsidP="00AD496D">
            <w:pPr>
              <w:rPr>
                <w:i/>
                <w:szCs w:val="24"/>
              </w:rPr>
            </w:pPr>
            <w:r>
              <w:rPr>
                <w:i/>
                <w:szCs w:val="24"/>
              </w:rPr>
              <w:t>--------------------------------------------------</w:t>
            </w:r>
          </w:p>
          <w:p w14:paraId="303C293A" w14:textId="77777777" w:rsidR="00F47D50" w:rsidRDefault="00F47D50" w:rsidP="00AD496D">
            <w:pPr>
              <w:rPr>
                <w:szCs w:val="24"/>
              </w:rPr>
            </w:pPr>
            <w:r>
              <w:rPr>
                <w:szCs w:val="24"/>
              </w:rPr>
              <w:t>Words</w:t>
            </w:r>
          </w:p>
          <w:p w14:paraId="0F06510B" w14:textId="77777777" w:rsidR="00F47D50" w:rsidRDefault="00F47D50" w:rsidP="00AD496D">
            <w:pPr>
              <w:rPr>
                <w:szCs w:val="24"/>
              </w:rPr>
            </w:pPr>
          </w:p>
          <w:p w14:paraId="005FC49A" w14:textId="77777777" w:rsidR="00F47D50" w:rsidRDefault="00F47D50" w:rsidP="00AD496D">
            <w:pPr>
              <w:rPr>
                <w:szCs w:val="24"/>
              </w:rPr>
            </w:pPr>
          </w:p>
          <w:p w14:paraId="750604DC" w14:textId="77777777" w:rsidR="00F47D50" w:rsidRDefault="00F47D50" w:rsidP="00AD496D">
            <w:pPr>
              <w:rPr>
                <w:szCs w:val="24"/>
              </w:rPr>
            </w:pPr>
            <w:r>
              <w:rPr>
                <w:szCs w:val="24"/>
              </w:rPr>
              <w:t>--------------------------------------------------</w:t>
            </w:r>
          </w:p>
          <w:p w14:paraId="02F55F9E" w14:textId="77777777" w:rsidR="00F47D50" w:rsidRDefault="00F47D50" w:rsidP="00AD496D">
            <w:pPr>
              <w:rPr>
                <w:szCs w:val="24"/>
              </w:rPr>
            </w:pPr>
            <w:r>
              <w:rPr>
                <w:szCs w:val="24"/>
              </w:rPr>
              <w:t>Picture</w:t>
            </w:r>
          </w:p>
          <w:p w14:paraId="1A61DD48" w14:textId="77777777" w:rsidR="00F47D50" w:rsidRDefault="00F47D50" w:rsidP="00AD496D">
            <w:pPr>
              <w:rPr>
                <w:rFonts w:ascii="Comic Sans MS" w:hAnsi="Comic Sans MS"/>
                <w:b/>
                <w:sz w:val="22"/>
                <w:szCs w:val="22"/>
              </w:rPr>
            </w:pPr>
          </w:p>
          <w:p w14:paraId="3772E56E" w14:textId="77777777" w:rsidR="00F47D50" w:rsidRDefault="00F47D50" w:rsidP="00AD496D">
            <w:pPr>
              <w:rPr>
                <w:rFonts w:ascii="Comic Sans MS" w:hAnsi="Comic Sans MS"/>
                <w:b/>
                <w:sz w:val="22"/>
                <w:szCs w:val="22"/>
              </w:rPr>
            </w:pPr>
          </w:p>
          <w:p w14:paraId="4DD8885F" w14:textId="77777777" w:rsidR="00F47D50" w:rsidRDefault="00F47D50" w:rsidP="00AD496D">
            <w:pPr>
              <w:rPr>
                <w:rFonts w:ascii="Comic Sans MS" w:hAnsi="Comic Sans MS"/>
                <w:b/>
                <w:sz w:val="22"/>
                <w:szCs w:val="22"/>
              </w:rPr>
            </w:pPr>
          </w:p>
          <w:p w14:paraId="06F4956F" w14:textId="77777777" w:rsidR="00F47D50" w:rsidRDefault="00F47D50" w:rsidP="00AD496D">
            <w:pPr>
              <w:rPr>
                <w:rFonts w:ascii="Comic Sans MS" w:hAnsi="Comic Sans MS"/>
                <w:b/>
                <w:sz w:val="22"/>
                <w:szCs w:val="22"/>
              </w:rPr>
            </w:pPr>
          </w:p>
        </w:tc>
        <w:tc>
          <w:tcPr>
            <w:tcW w:w="917" w:type="dxa"/>
          </w:tcPr>
          <w:p w14:paraId="70156C88" w14:textId="77777777" w:rsidR="00F47D50" w:rsidRDefault="00F47D50" w:rsidP="00AD496D">
            <w:pPr>
              <w:rPr>
                <w:rFonts w:ascii="Comic Sans MS" w:hAnsi="Comic Sans MS"/>
                <w:b/>
                <w:sz w:val="22"/>
                <w:szCs w:val="22"/>
              </w:rPr>
            </w:pPr>
          </w:p>
        </w:tc>
        <w:tc>
          <w:tcPr>
            <w:tcW w:w="4556" w:type="dxa"/>
          </w:tcPr>
          <w:p w14:paraId="00F199DE" w14:textId="77777777" w:rsidR="00F47D50" w:rsidRDefault="00F47D50" w:rsidP="00AD496D">
            <w:pPr>
              <w:rPr>
                <w:rFonts w:ascii="Comic Sans MS" w:hAnsi="Comic Sans MS"/>
                <w:b/>
                <w:sz w:val="22"/>
                <w:szCs w:val="22"/>
              </w:rPr>
            </w:pPr>
          </w:p>
        </w:tc>
        <w:tc>
          <w:tcPr>
            <w:tcW w:w="862" w:type="dxa"/>
          </w:tcPr>
          <w:p w14:paraId="4FA881E2" w14:textId="77777777" w:rsidR="00F47D50" w:rsidRPr="00EC0DB7" w:rsidRDefault="00F47D50" w:rsidP="00AD496D">
            <w:pPr>
              <w:rPr>
                <w:rFonts w:ascii="Comic Sans MS" w:hAnsi="Comic Sans MS"/>
                <w:b/>
                <w:sz w:val="22"/>
                <w:szCs w:val="22"/>
              </w:rPr>
            </w:pPr>
          </w:p>
        </w:tc>
      </w:tr>
    </w:tbl>
    <w:p w14:paraId="1EF9FADE" w14:textId="77777777" w:rsidR="00F47D50" w:rsidRPr="00545FAA" w:rsidRDefault="00F47D50" w:rsidP="00C2039A">
      <w:pPr>
        <w:spacing w:line="276" w:lineRule="auto"/>
        <w:rPr>
          <w:szCs w:val="24"/>
        </w:rPr>
      </w:pPr>
    </w:p>
    <w:p w14:paraId="7719CB05" w14:textId="77777777" w:rsidR="00F34608" w:rsidRPr="00545FAA" w:rsidRDefault="00F34608" w:rsidP="00C2039A">
      <w:pPr>
        <w:spacing w:line="276" w:lineRule="auto"/>
        <w:rPr>
          <w:szCs w:val="24"/>
        </w:rPr>
      </w:pPr>
    </w:p>
    <w:p w14:paraId="338E7DBF" w14:textId="77777777" w:rsidR="00530CEF" w:rsidRDefault="00530CEF" w:rsidP="00530CEF">
      <w:pPr>
        <w:pStyle w:val="ListParagraph"/>
        <w:numPr>
          <w:ilvl w:val="0"/>
          <w:numId w:val="14"/>
        </w:numPr>
        <w:spacing w:line="276" w:lineRule="auto"/>
        <w:rPr>
          <w:szCs w:val="28"/>
        </w:rPr>
      </w:pPr>
      <w:r w:rsidRPr="00762EEA">
        <w:rPr>
          <w:szCs w:val="28"/>
        </w:rPr>
        <w:t xml:space="preserve">Now, </w:t>
      </w:r>
      <w:r w:rsidRPr="00762EEA">
        <w:rPr>
          <w:b/>
          <w:szCs w:val="28"/>
        </w:rPr>
        <w:t>listen</w:t>
      </w:r>
      <w:r w:rsidRPr="00762EEA">
        <w:rPr>
          <w:szCs w:val="28"/>
        </w:rPr>
        <w:t xml:space="preserve"> carefully as your teacher gives an example of how to write about the first piece of evidence. Where are these sentences coming from? </w:t>
      </w:r>
      <w:r w:rsidRPr="00762EEA">
        <w:rPr>
          <w:b/>
          <w:szCs w:val="28"/>
        </w:rPr>
        <w:t>Copy</w:t>
      </w:r>
      <w:r w:rsidRPr="00762EEA">
        <w:rPr>
          <w:szCs w:val="28"/>
        </w:rPr>
        <w:t xml:space="preserve"> your teacher's example on your Writing Draft Sheet. </w:t>
      </w:r>
    </w:p>
    <w:p w14:paraId="7C7AD6D5" w14:textId="77777777" w:rsidR="00530CEF" w:rsidRDefault="00530CEF" w:rsidP="00530CEF">
      <w:pPr>
        <w:pStyle w:val="ListParagraph"/>
        <w:spacing w:line="276" w:lineRule="auto"/>
        <w:ind w:left="360"/>
        <w:rPr>
          <w:szCs w:val="28"/>
        </w:rPr>
      </w:pPr>
    </w:p>
    <w:p w14:paraId="0F90B067" w14:textId="77777777" w:rsidR="00530CEF" w:rsidRDefault="00530CEF" w:rsidP="00530CEF">
      <w:pPr>
        <w:pStyle w:val="ListParagraph"/>
        <w:numPr>
          <w:ilvl w:val="0"/>
          <w:numId w:val="14"/>
        </w:numPr>
        <w:spacing w:line="276" w:lineRule="auto"/>
        <w:rPr>
          <w:szCs w:val="28"/>
        </w:rPr>
      </w:pPr>
      <w:r w:rsidRPr="00762EEA">
        <w:rPr>
          <w:szCs w:val="28"/>
        </w:rPr>
        <w:t xml:space="preserve">Now comes the fun part! Talk the piece! Use your own Evidence Chart. </w:t>
      </w:r>
      <w:r w:rsidRPr="00762EEA">
        <w:rPr>
          <w:b/>
          <w:szCs w:val="28"/>
        </w:rPr>
        <w:t>Point</w:t>
      </w:r>
      <w:r w:rsidRPr="00762EEA">
        <w:rPr>
          <w:szCs w:val="28"/>
        </w:rPr>
        <w:t xml:space="preserve"> to each row of the chart and </w:t>
      </w:r>
      <w:r w:rsidRPr="00762EEA">
        <w:rPr>
          <w:b/>
          <w:szCs w:val="28"/>
        </w:rPr>
        <w:t xml:space="preserve">tell </w:t>
      </w:r>
      <w:r w:rsidRPr="00762EEA">
        <w:rPr>
          <w:szCs w:val="28"/>
        </w:rPr>
        <w:t>a partner what you will write. Then listen as your partner explains what he/she will write.</w:t>
      </w:r>
    </w:p>
    <w:p w14:paraId="3CCC1F2F" w14:textId="77777777" w:rsidR="00530CEF" w:rsidRDefault="00530CEF" w:rsidP="00530CEF">
      <w:pPr>
        <w:pStyle w:val="ListParagraph"/>
        <w:spacing w:line="276" w:lineRule="auto"/>
        <w:ind w:left="360"/>
        <w:rPr>
          <w:szCs w:val="28"/>
        </w:rPr>
      </w:pPr>
    </w:p>
    <w:p w14:paraId="7DD517A6" w14:textId="77777777" w:rsidR="00530CEF" w:rsidRDefault="00530CEF" w:rsidP="00530CEF">
      <w:pPr>
        <w:pStyle w:val="ListParagraph"/>
        <w:numPr>
          <w:ilvl w:val="0"/>
          <w:numId w:val="14"/>
        </w:numPr>
        <w:spacing w:line="276" w:lineRule="auto"/>
        <w:rPr>
          <w:szCs w:val="28"/>
        </w:rPr>
      </w:pPr>
      <w:r w:rsidRPr="00762EEA">
        <w:rPr>
          <w:szCs w:val="28"/>
        </w:rPr>
        <w:t xml:space="preserve">Add to your piece by writing about two more pieces of evidence. </w:t>
      </w:r>
    </w:p>
    <w:p w14:paraId="72F949BE" w14:textId="77777777" w:rsidR="00530CEF" w:rsidRDefault="00530CEF" w:rsidP="00530CEF">
      <w:pPr>
        <w:pStyle w:val="ListParagraph"/>
        <w:spacing w:line="276" w:lineRule="auto"/>
        <w:ind w:left="360"/>
        <w:rPr>
          <w:szCs w:val="28"/>
        </w:rPr>
      </w:pPr>
    </w:p>
    <w:p w14:paraId="608EE366" w14:textId="77777777" w:rsidR="00530CEF" w:rsidRDefault="00530CEF" w:rsidP="00530CEF">
      <w:pPr>
        <w:pStyle w:val="ListParagraph"/>
        <w:numPr>
          <w:ilvl w:val="0"/>
          <w:numId w:val="14"/>
        </w:numPr>
        <w:spacing w:line="276" w:lineRule="auto"/>
        <w:rPr>
          <w:szCs w:val="28"/>
        </w:rPr>
      </w:pPr>
      <w:r w:rsidRPr="00762EEA">
        <w:rPr>
          <w:szCs w:val="28"/>
        </w:rPr>
        <w:t xml:space="preserve">A Concluding Statement restates the focus of the piece. Look at your Focus Statement. How could you </w:t>
      </w:r>
      <w:r w:rsidRPr="00762EEA">
        <w:rPr>
          <w:b/>
          <w:szCs w:val="28"/>
        </w:rPr>
        <w:t xml:space="preserve">restate </w:t>
      </w:r>
      <w:r w:rsidRPr="00762EEA">
        <w:rPr>
          <w:szCs w:val="28"/>
        </w:rPr>
        <w:t xml:space="preserve">it? Use the same idea, but different words. </w:t>
      </w:r>
      <w:r w:rsidRPr="00762EEA">
        <w:rPr>
          <w:b/>
          <w:szCs w:val="28"/>
        </w:rPr>
        <w:t>Write</w:t>
      </w:r>
      <w:r w:rsidRPr="00762EEA">
        <w:rPr>
          <w:szCs w:val="28"/>
        </w:rPr>
        <w:t xml:space="preserve"> your Concluding Statement at the end of your piece. </w:t>
      </w:r>
    </w:p>
    <w:p w14:paraId="64B6B71D" w14:textId="77777777" w:rsidR="00530CEF" w:rsidRDefault="00530CEF" w:rsidP="00530CEF">
      <w:pPr>
        <w:pStyle w:val="ListParagraph"/>
        <w:spacing w:line="276" w:lineRule="auto"/>
        <w:ind w:left="360"/>
        <w:rPr>
          <w:szCs w:val="28"/>
        </w:rPr>
      </w:pPr>
    </w:p>
    <w:p w14:paraId="509BC56D" w14:textId="77777777" w:rsidR="00530CEF" w:rsidRPr="00762EEA" w:rsidRDefault="00530CEF" w:rsidP="00530CEF">
      <w:pPr>
        <w:pStyle w:val="ListParagraph"/>
        <w:numPr>
          <w:ilvl w:val="0"/>
          <w:numId w:val="14"/>
        </w:numPr>
        <w:spacing w:line="276" w:lineRule="auto"/>
        <w:rPr>
          <w:szCs w:val="28"/>
        </w:rPr>
      </w:pPr>
      <w:r w:rsidRPr="00762EEA">
        <w:rPr>
          <w:szCs w:val="28"/>
        </w:rPr>
        <w:t xml:space="preserve">With a pencil in your hand, </w:t>
      </w:r>
      <w:r w:rsidRPr="00762EEA">
        <w:rPr>
          <w:b/>
          <w:szCs w:val="28"/>
        </w:rPr>
        <w:t xml:space="preserve">read </w:t>
      </w:r>
      <w:r w:rsidRPr="00762EEA">
        <w:rPr>
          <w:szCs w:val="28"/>
        </w:rPr>
        <w:t xml:space="preserve">your whole piece aloud to a partner. </w:t>
      </w:r>
      <w:r w:rsidRPr="00762EEA">
        <w:rPr>
          <w:b/>
          <w:szCs w:val="28"/>
        </w:rPr>
        <w:t>Revise and edit</w:t>
      </w:r>
      <w:r w:rsidRPr="00762EEA">
        <w:rPr>
          <w:szCs w:val="28"/>
        </w:rPr>
        <w:t xml:space="preserve"> as you read.</w:t>
      </w:r>
    </w:p>
    <w:p w14:paraId="02F1C40A" w14:textId="77777777" w:rsidR="007419FA" w:rsidRPr="004372ED" w:rsidRDefault="007419FA" w:rsidP="007419FA">
      <w:pPr>
        <w:spacing w:line="276" w:lineRule="auto"/>
        <w:rPr>
          <w:szCs w:val="24"/>
        </w:rPr>
      </w:pPr>
    </w:p>
    <w:p w14:paraId="0FFA5428" w14:textId="77777777" w:rsidR="00B428A7" w:rsidRPr="0069038E" w:rsidRDefault="00B428A7" w:rsidP="00196573">
      <w:pPr>
        <w:spacing w:line="276" w:lineRule="auto"/>
        <w:ind w:left="360"/>
        <w:rPr>
          <w:sz w:val="28"/>
          <w:szCs w:val="28"/>
        </w:rPr>
      </w:pPr>
    </w:p>
    <w:p w14:paraId="117B2F92" w14:textId="77777777" w:rsidR="00DC28AF" w:rsidRDefault="00DC28AF" w:rsidP="00DC28AF">
      <w:pPr>
        <w:spacing w:line="276" w:lineRule="auto"/>
        <w:rPr>
          <w:sz w:val="28"/>
          <w:szCs w:val="28"/>
        </w:rPr>
      </w:pPr>
    </w:p>
    <w:p w14:paraId="3DDC9E86" w14:textId="77777777" w:rsidR="0091105D" w:rsidRPr="0069038E" w:rsidRDefault="0091105D" w:rsidP="00DC28AF">
      <w:pPr>
        <w:spacing w:line="276" w:lineRule="auto"/>
        <w:rPr>
          <w:sz w:val="28"/>
          <w:szCs w:val="28"/>
        </w:rPr>
      </w:pPr>
    </w:p>
    <w:p w14:paraId="53BA5425" w14:textId="77777777" w:rsidR="00530CEF" w:rsidRDefault="007419FA" w:rsidP="007419FA">
      <w:pPr>
        <w:spacing w:line="276" w:lineRule="auto"/>
        <w:jc w:val="center"/>
        <w:rPr>
          <w:i/>
          <w:sz w:val="28"/>
          <w:szCs w:val="28"/>
        </w:rPr>
      </w:pPr>
      <w:r w:rsidRPr="0069038E">
        <w:rPr>
          <w:i/>
          <w:sz w:val="28"/>
          <w:szCs w:val="28"/>
        </w:rPr>
        <w:lastRenderedPageBreak/>
        <w:t>Writing Draft</w:t>
      </w:r>
    </w:p>
    <w:p w14:paraId="2E3AE4A3" w14:textId="77777777" w:rsidR="00ED7CE6" w:rsidRPr="0069038E" w:rsidRDefault="00ED7CE6" w:rsidP="007419FA">
      <w:pPr>
        <w:spacing w:line="276" w:lineRule="auto"/>
        <w:jc w:val="center"/>
        <w:rPr>
          <w:i/>
          <w:sz w:val="28"/>
          <w:szCs w:val="28"/>
        </w:rPr>
      </w:pPr>
    </w:p>
    <w:p w14:paraId="246208D9" w14:textId="77777777" w:rsidR="00EC0DB7" w:rsidRPr="0069038E" w:rsidRDefault="008610FF" w:rsidP="0069038E">
      <w:pPr>
        <w:spacing w:line="276" w:lineRule="auto"/>
        <w:jc w:val="center"/>
        <w:rPr>
          <w:b/>
          <w:i/>
          <w:szCs w:val="24"/>
        </w:rPr>
      </w:pPr>
      <w:r w:rsidRPr="0069038E">
        <w:rPr>
          <w:b/>
          <w:i/>
          <w:szCs w:val="24"/>
        </w:rPr>
        <w:t>How do</w:t>
      </w:r>
      <w:r w:rsidR="00EA124A" w:rsidRPr="0069038E">
        <w:rPr>
          <w:b/>
          <w:i/>
          <w:szCs w:val="24"/>
        </w:rPr>
        <w:t xml:space="preserve"> </w:t>
      </w:r>
      <w:proofErr w:type="spellStart"/>
      <w:r w:rsidR="00EA124A" w:rsidRPr="0069038E">
        <w:rPr>
          <w:b/>
          <w:i/>
          <w:szCs w:val="24"/>
        </w:rPr>
        <w:t>Prudy’s</w:t>
      </w:r>
      <w:proofErr w:type="spellEnd"/>
      <w:r w:rsidR="00EA124A" w:rsidRPr="0069038E">
        <w:rPr>
          <w:b/>
          <w:i/>
          <w:szCs w:val="24"/>
        </w:rPr>
        <w:t xml:space="preserve"> collecting problem and her</w:t>
      </w:r>
      <w:r w:rsidR="00EC0DB7" w:rsidRPr="0069038E">
        <w:rPr>
          <w:b/>
          <w:i/>
          <w:szCs w:val="24"/>
        </w:rPr>
        <w:t xml:space="preserve"> solution affect others?</w:t>
      </w:r>
    </w:p>
    <w:p w14:paraId="5FFA392F" w14:textId="77777777" w:rsidR="00706448" w:rsidRPr="001366C1" w:rsidRDefault="00706448" w:rsidP="007419FA">
      <w:pPr>
        <w:spacing w:line="276" w:lineRule="auto"/>
        <w:jc w:val="center"/>
        <w:rPr>
          <w:rFonts w:ascii="Comic Sans MS" w:hAnsi="Comic Sans MS"/>
          <w:i/>
          <w:sz w:val="28"/>
          <w:szCs w:val="28"/>
        </w:rPr>
      </w:pPr>
    </w:p>
    <w:p w14:paraId="1D709D70"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0454919B"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3B629876"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507FC6B3"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50F6A714" w14:textId="77777777" w:rsidR="00C8788F" w:rsidRPr="001366C1" w:rsidRDefault="007419FA" w:rsidP="00C8788F">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w:t>
      </w:r>
    </w:p>
    <w:p w14:paraId="2174933E" w14:textId="77777777" w:rsidR="001366C1" w:rsidRPr="001366C1" w:rsidRDefault="001366C1" w:rsidP="001366C1">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1041775C" w14:textId="77777777" w:rsidR="00EC0DB7" w:rsidRDefault="001366C1" w:rsidP="000E170A">
      <w:pPr>
        <w:spacing w:line="276" w:lineRule="auto"/>
        <w:rPr>
          <w:b/>
          <w:i/>
          <w:noProof/>
          <w:sz w:val="28"/>
          <w:szCs w:val="28"/>
        </w:rPr>
      </w:pPr>
      <w:r>
        <w:rPr>
          <w:b/>
          <w:i/>
          <w:noProof/>
          <w:sz w:val="28"/>
          <w:szCs w:val="28"/>
        </w:rPr>
        <w:br w:type="page"/>
      </w:r>
    </w:p>
    <w:p w14:paraId="3A8CC2FD" w14:textId="77777777" w:rsidR="00530CEF" w:rsidRPr="004372ED" w:rsidRDefault="00530CEF" w:rsidP="00530CEF">
      <w:pPr>
        <w:spacing w:line="276" w:lineRule="auto"/>
        <w:jc w:val="center"/>
        <w:rPr>
          <w:b/>
          <w:i/>
          <w:noProof/>
          <w:sz w:val="28"/>
          <w:szCs w:val="28"/>
        </w:rPr>
      </w:pPr>
      <w:r w:rsidRPr="004372ED">
        <w:rPr>
          <w:b/>
          <w:i/>
          <w:noProof/>
          <w:sz w:val="28"/>
          <w:szCs w:val="28"/>
        </w:rPr>
        <w:lastRenderedPageBreak/>
        <w:t>Teacher Pages</w:t>
      </w:r>
    </w:p>
    <w:p w14:paraId="45213116" w14:textId="77777777" w:rsidR="00530CEF" w:rsidRPr="004372ED" w:rsidRDefault="00530CEF" w:rsidP="00530CEF">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2564F648" w14:textId="77777777" w:rsidR="00C8788F" w:rsidRPr="004372ED" w:rsidRDefault="00C8788F" w:rsidP="00C8788F">
      <w:pPr>
        <w:spacing w:line="276" w:lineRule="auto"/>
        <w:rPr>
          <w:b/>
          <w:i/>
          <w:sz w:val="16"/>
          <w:szCs w:val="16"/>
        </w:rPr>
      </w:pPr>
    </w:p>
    <w:p w14:paraId="2D48E11A" w14:textId="77777777" w:rsidR="00767C4B" w:rsidRDefault="006D374D" w:rsidP="00767C4B">
      <w:pPr>
        <w:spacing w:line="276" w:lineRule="auto"/>
        <w:rPr>
          <w:i/>
          <w:szCs w:val="24"/>
        </w:rPr>
      </w:pPr>
      <w:r w:rsidRPr="00476CD1">
        <w:rPr>
          <w:b/>
          <w:i/>
          <w:szCs w:val="24"/>
        </w:rPr>
        <w:t>FOCUSING QUESTION:</w:t>
      </w:r>
      <w:r w:rsidRPr="00476CD1">
        <w:rPr>
          <w:i/>
          <w:szCs w:val="24"/>
        </w:rPr>
        <w:t xml:space="preserve"> </w:t>
      </w:r>
      <w:r w:rsidR="000E170A" w:rsidRPr="00476CD1">
        <w:rPr>
          <w:i/>
          <w:szCs w:val="24"/>
        </w:rPr>
        <w:t xml:space="preserve">How do </w:t>
      </w:r>
      <w:proofErr w:type="spellStart"/>
      <w:r w:rsidR="000E170A" w:rsidRPr="00476CD1">
        <w:rPr>
          <w:i/>
          <w:szCs w:val="24"/>
        </w:rPr>
        <w:t>Prudy’s</w:t>
      </w:r>
      <w:proofErr w:type="spellEnd"/>
      <w:r w:rsidR="000E170A" w:rsidRPr="00476CD1">
        <w:rPr>
          <w:i/>
          <w:szCs w:val="24"/>
        </w:rPr>
        <w:t xml:space="preserve"> collecting</w:t>
      </w:r>
      <w:r w:rsidR="00EC0DB7" w:rsidRPr="00476CD1">
        <w:rPr>
          <w:i/>
          <w:szCs w:val="24"/>
        </w:rPr>
        <w:t xml:space="preserve"> problem and </w:t>
      </w:r>
      <w:r w:rsidR="000E170A" w:rsidRPr="00476CD1">
        <w:rPr>
          <w:i/>
          <w:szCs w:val="24"/>
        </w:rPr>
        <w:t xml:space="preserve">her </w:t>
      </w:r>
      <w:r w:rsidR="00EC0DB7" w:rsidRPr="00476CD1">
        <w:rPr>
          <w:i/>
          <w:szCs w:val="24"/>
        </w:rPr>
        <w:t>solution affect others?</w:t>
      </w:r>
    </w:p>
    <w:p w14:paraId="5FF07E15" w14:textId="77777777" w:rsidR="00476CD1" w:rsidRPr="00476CD1" w:rsidRDefault="00476CD1" w:rsidP="00767C4B">
      <w:pPr>
        <w:spacing w:line="276" w:lineRule="auto"/>
        <w:rPr>
          <w:i/>
          <w:szCs w:val="24"/>
        </w:rPr>
      </w:pPr>
    </w:p>
    <w:p w14:paraId="2821CB17" w14:textId="77777777" w:rsidR="000E170A" w:rsidRPr="00476CD1" w:rsidRDefault="006D374D" w:rsidP="00476CD1">
      <w:pPr>
        <w:spacing w:line="276" w:lineRule="auto"/>
        <w:rPr>
          <w:i/>
          <w:szCs w:val="24"/>
        </w:rPr>
      </w:pPr>
      <w:r w:rsidRPr="00476CD1">
        <w:rPr>
          <w:b/>
          <w:szCs w:val="24"/>
        </w:rPr>
        <w:t>POSSIBLE FOCUS STATEMENT:</w:t>
      </w:r>
      <w:r w:rsidR="00C8788F" w:rsidRPr="00476CD1">
        <w:rPr>
          <w:b/>
          <w:i/>
          <w:szCs w:val="24"/>
        </w:rPr>
        <w:t xml:space="preserve"> </w:t>
      </w:r>
      <w:r w:rsidR="000E170A" w:rsidRPr="00476CD1">
        <w:rPr>
          <w:sz w:val="22"/>
          <w:szCs w:val="22"/>
        </w:rPr>
        <w:t xml:space="preserve"> </w:t>
      </w:r>
      <w:proofErr w:type="spellStart"/>
      <w:r w:rsidR="000E170A" w:rsidRPr="00476CD1">
        <w:rPr>
          <w:i/>
          <w:szCs w:val="24"/>
        </w:rPr>
        <w:t>Prudy’s</w:t>
      </w:r>
      <w:proofErr w:type="spellEnd"/>
      <w:r w:rsidR="000E170A" w:rsidRPr="00476CD1">
        <w:rPr>
          <w:i/>
          <w:szCs w:val="24"/>
        </w:rPr>
        <w:t xml:space="preserve"> collecting problem and her solution to the problem affect </w:t>
      </w:r>
      <w:proofErr w:type="gramStart"/>
      <w:r w:rsidR="000E170A" w:rsidRPr="00476CD1">
        <w:rPr>
          <w:i/>
          <w:szCs w:val="24"/>
        </w:rPr>
        <w:t>everyone .</w:t>
      </w:r>
      <w:proofErr w:type="gramEnd"/>
    </w:p>
    <w:p w14:paraId="3378F491" w14:textId="77777777" w:rsidR="00767C4B" w:rsidRPr="00EC0DB7" w:rsidRDefault="00767C4B" w:rsidP="00767C4B">
      <w:pPr>
        <w:spacing w:line="276" w:lineRule="auto"/>
        <w:rPr>
          <w:color w:val="0070C0"/>
          <w:szCs w:val="24"/>
        </w:rPr>
      </w:pPr>
    </w:p>
    <w:p w14:paraId="424B35E4" w14:textId="77777777" w:rsidR="00EC0DB7" w:rsidRPr="00581095" w:rsidRDefault="00EC0DB7" w:rsidP="00EC0DB7">
      <w:pPr>
        <w:jc w:val="center"/>
        <w:rPr>
          <w:b/>
          <w:i/>
          <w:sz w:val="16"/>
          <w:szCs w:val="16"/>
        </w:rPr>
      </w:pPr>
    </w:p>
    <w:tbl>
      <w:tblPr>
        <w:tblStyle w:val="TableGrid"/>
        <w:tblW w:w="0" w:type="auto"/>
        <w:tblInd w:w="-252" w:type="dxa"/>
        <w:tblLook w:val="04A0" w:firstRow="1" w:lastRow="0" w:firstColumn="1" w:lastColumn="0" w:noHBand="0" w:noVBand="1"/>
      </w:tblPr>
      <w:tblGrid>
        <w:gridCol w:w="5130"/>
        <w:gridCol w:w="1032"/>
        <w:gridCol w:w="3524"/>
        <w:gridCol w:w="862"/>
      </w:tblGrid>
      <w:tr w:rsidR="0069038E" w14:paraId="1C04DA94" w14:textId="77777777">
        <w:tc>
          <w:tcPr>
            <w:tcW w:w="5130" w:type="dxa"/>
          </w:tcPr>
          <w:p w14:paraId="5A5F5626" w14:textId="77777777" w:rsidR="0069038E" w:rsidRPr="0069038E" w:rsidRDefault="0069038E" w:rsidP="00EC0DB7">
            <w:pPr>
              <w:jc w:val="center"/>
              <w:rPr>
                <w:b/>
                <w:i/>
                <w:szCs w:val="24"/>
              </w:rPr>
            </w:pPr>
            <w:r w:rsidRPr="0069038E">
              <w:rPr>
                <w:b/>
                <w:i/>
                <w:szCs w:val="24"/>
              </w:rPr>
              <w:t>Evidence</w:t>
            </w:r>
          </w:p>
          <w:p w14:paraId="1678E658" w14:textId="77777777" w:rsidR="0069038E" w:rsidRPr="0069038E" w:rsidRDefault="0069038E" w:rsidP="00EC0DB7">
            <w:pPr>
              <w:jc w:val="center"/>
              <w:rPr>
                <w:b/>
                <w:szCs w:val="24"/>
              </w:rPr>
            </w:pPr>
            <w:r w:rsidRPr="0069038E">
              <w:rPr>
                <w:sz w:val="22"/>
                <w:szCs w:val="22"/>
              </w:rPr>
              <w:t xml:space="preserve"> </w:t>
            </w:r>
            <w:r w:rsidRPr="0069038E">
              <w:rPr>
                <w:b/>
                <w:szCs w:val="24"/>
              </w:rPr>
              <w:t>Her collecting problem affects others</w:t>
            </w:r>
          </w:p>
          <w:p w14:paraId="37297F15" w14:textId="77777777" w:rsidR="0069038E" w:rsidRPr="00EC0DB7" w:rsidRDefault="0069038E" w:rsidP="00EC0DB7">
            <w:pPr>
              <w:jc w:val="center"/>
              <w:rPr>
                <w:rFonts w:ascii="Comic Sans MS" w:hAnsi="Comic Sans MS"/>
                <w:sz w:val="22"/>
                <w:szCs w:val="22"/>
              </w:rPr>
            </w:pPr>
          </w:p>
        </w:tc>
        <w:tc>
          <w:tcPr>
            <w:tcW w:w="1032" w:type="dxa"/>
          </w:tcPr>
          <w:p w14:paraId="4DFD1C8C" w14:textId="77777777" w:rsidR="0069038E" w:rsidRPr="0069038E" w:rsidRDefault="0069038E" w:rsidP="00813210">
            <w:pPr>
              <w:jc w:val="center"/>
              <w:rPr>
                <w:szCs w:val="24"/>
              </w:rPr>
            </w:pPr>
            <w:r>
              <w:rPr>
                <w:szCs w:val="24"/>
              </w:rPr>
              <w:t>Page</w:t>
            </w:r>
          </w:p>
        </w:tc>
        <w:tc>
          <w:tcPr>
            <w:tcW w:w="3524" w:type="dxa"/>
          </w:tcPr>
          <w:p w14:paraId="023D117D" w14:textId="77777777" w:rsidR="0069038E" w:rsidRPr="0069038E" w:rsidRDefault="0069038E" w:rsidP="00813210">
            <w:pPr>
              <w:jc w:val="center"/>
              <w:rPr>
                <w:b/>
                <w:i/>
                <w:szCs w:val="24"/>
              </w:rPr>
            </w:pPr>
            <w:r w:rsidRPr="0069038E">
              <w:rPr>
                <w:b/>
                <w:i/>
                <w:szCs w:val="24"/>
              </w:rPr>
              <w:t xml:space="preserve">Elaboration </w:t>
            </w:r>
          </w:p>
          <w:p w14:paraId="7BD487BA" w14:textId="77777777" w:rsidR="0069038E" w:rsidRPr="0069038E" w:rsidRDefault="0069038E" w:rsidP="00813210">
            <w:pPr>
              <w:jc w:val="center"/>
              <w:rPr>
                <w:b/>
                <w:szCs w:val="24"/>
              </w:rPr>
            </w:pPr>
            <w:r w:rsidRPr="0069038E">
              <w:rPr>
                <w:b/>
                <w:szCs w:val="24"/>
              </w:rPr>
              <w:t xml:space="preserve"> How the problem affects others</w:t>
            </w:r>
          </w:p>
          <w:p w14:paraId="2367E7EE" w14:textId="77777777" w:rsidR="0069038E" w:rsidRPr="00EC0DB7" w:rsidRDefault="0069038E" w:rsidP="00813210">
            <w:pPr>
              <w:jc w:val="center"/>
              <w:rPr>
                <w:rFonts w:ascii="Comic Sans MS" w:hAnsi="Comic Sans MS"/>
                <w:sz w:val="22"/>
                <w:szCs w:val="22"/>
              </w:rPr>
            </w:pPr>
          </w:p>
        </w:tc>
        <w:tc>
          <w:tcPr>
            <w:tcW w:w="862" w:type="dxa"/>
          </w:tcPr>
          <w:p w14:paraId="64395B84" w14:textId="77777777" w:rsidR="0069038E" w:rsidRPr="00EC0DB7" w:rsidRDefault="0069038E" w:rsidP="00EC0DB7">
            <w:pPr>
              <w:rPr>
                <w:rFonts w:ascii="Comic Sans MS" w:hAnsi="Comic Sans MS"/>
                <w:sz w:val="16"/>
                <w:szCs w:val="16"/>
              </w:rPr>
            </w:pPr>
            <w:r w:rsidRPr="00EC0DB7">
              <w:rPr>
                <w:rFonts w:ascii="Comic Sans MS" w:hAnsi="Comic Sans MS"/>
                <w:sz w:val="16"/>
                <w:szCs w:val="16"/>
              </w:rPr>
              <w:t>Check here if you used this</w:t>
            </w:r>
          </w:p>
          <w:p w14:paraId="0778D0CA" w14:textId="77777777" w:rsidR="0069038E" w:rsidRPr="00EC0DB7" w:rsidRDefault="0069038E" w:rsidP="00EC0DB7">
            <w:pPr>
              <w:rPr>
                <w:rFonts w:ascii="Comic Sans MS" w:hAnsi="Comic Sans MS"/>
                <w:sz w:val="16"/>
                <w:szCs w:val="16"/>
              </w:rPr>
            </w:pPr>
            <w:r w:rsidRPr="00EC0DB7">
              <w:rPr>
                <w:rFonts w:ascii="Comic Sans MS" w:hAnsi="Comic Sans MS"/>
                <w:sz w:val="16"/>
                <w:szCs w:val="16"/>
              </w:rPr>
              <w:t>evidence in your</w:t>
            </w:r>
          </w:p>
          <w:p w14:paraId="40EE9632" w14:textId="77777777" w:rsidR="0069038E" w:rsidRPr="00EC0DB7" w:rsidRDefault="0069038E" w:rsidP="00EC0DB7">
            <w:pPr>
              <w:rPr>
                <w:rFonts w:ascii="Comic Sans MS" w:hAnsi="Comic Sans MS"/>
                <w:sz w:val="22"/>
                <w:szCs w:val="22"/>
              </w:rPr>
            </w:pPr>
            <w:r w:rsidRPr="00EC0DB7">
              <w:rPr>
                <w:rFonts w:ascii="Comic Sans MS" w:hAnsi="Comic Sans MS"/>
                <w:sz w:val="16"/>
                <w:szCs w:val="16"/>
              </w:rPr>
              <w:t>piece.</w:t>
            </w:r>
          </w:p>
        </w:tc>
      </w:tr>
      <w:tr w:rsidR="0069038E" w14:paraId="29382DD2" w14:textId="77777777">
        <w:trPr>
          <w:trHeight w:val="710"/>
        </w:trPr>
        <w:tc>
          <w:tcPr>
            <w:tcW w:w="5130" w:type="dxa"/>
          </w:tcPr>
          <w:p w14:paraId="01420E27" w14:textId="77777777" w:rsidR="0069038E" w:rsidRPr="0069038E" w:rsidRDefault="0069038E" w:rsidP="00EC0DB7">
            <w:pPr>
              <w:rPr>
                <w:szCs w:val="24"/>
              </w:rPr>
            </w:pPr>
            <w:r w:rsidRPr="0069038E">
              <w:rPr>
                <w:szCs w:val="24"/>
              </w:rPr>
              <w:t xml:space="preserve">her dad </w:t>
            </w:r>
          </w:p>
          <w:p w14:paraId="5E258BFD" w14:textId="77777777" w:rsidR="0069038E" w:rsidRPr="00C57BF8" w:rsidRDefault="0069038E" w:rsidP="0069038E">
            <w:pPr>
              <w:rPr>
                <w:rFonts w:ascii="Apple Chancery" w:hAnsi="Apple Chancery" w:cs="Apple Chancery"/>
                <w:szCs w:val="24"/>
              </w:rPr>
            </w:pPr>
            <w:r>
              <w:rPr>
                <w:rFonts w:ascii="Apple Chancery" w:hAnsi="Apple Chancery" w:cs="Apple Chancery"/>
                <w:szCs w:val="24"/>
              </w:rPr>
              <w:t>neat man, likes things orderly</w:t>
            </w:r>
          </w:p>
          <w:p w14:paraId="61784DFD" w14:textId="77777777" w:rsidR="0069038E" w:rsidRPr="009B6791" w:rsidRDefault="0069038E" w:rsidP="00EC0DB7">
            <w:pPr>
              <w:rPr>
                <w:rFonts w:ascii="Comic Sans MS" w:hAnsi="Comic Sans MS"/>
                <w:sz w:val="22"/>
                <w:szCs w:val="22"/>
              </w:rPr>
            </w:pPr>
          </w:p>
        </w:tc>
        <w:tc>
          <w:tcPr>
            <w:tcW w:w="1032" w:type="dxa"/>
          </w:tcPr>
          <w:p w14:paraId="5F54C97C" w14:textId="77777777" w:rsidR="0069038E" w:rsidRDefault="0069038E" w:rsidP="00EC0DB7">
            <w:pPr>
              <w:rPr>
                <w:rFonts w:ascii="Comic Sans MS" w:hAnsi="Comic Sans MS"/>
                <w:sz w:val="22"/>
                <w:szCs w:val="22"/>
              </w:rPr>
            </w:pPr>
          </w:p>
        </w:tc>
        <w:tc>
          <w:tcPr>
            <w:tcW w:w="3524" w:type="dxa"/>
          </w:tcPr>
          <w:p w14:paraId="52C28D70" w14:textId="77777777" w:rsidR="0069038E" w:rsidRPr="009B6791" w:rsidRDefault="0069038E" w:rsidP="00EC0DB7">
            <w:pPr>
              <w:rPr>
                <w:rFonts w:ascii="Comic Sans MS" w:hAnsi="Comic Sans MS"/>
                <w:sz w:val="22"/>
                <w:szCs w:val="22"/>
              </w:rPr>
            </w:pPr>
            <w:r>
              <w:rPr>
                <w:rFonts w:ascii="Apple Chancery" w:hAnsi="Apple Chancery" w:cs="Apple Chancery"/>
                <w:szCs w:val="24"/>
              </w:rPr>
              <w:t xml:space="preserve">can’t mow the lawn, </w:t>
            </w:r>
            <w:proofErr w:type="spellStart"/>
            <w:r>
              <w:rPr>
                <w:rFonts w:ascii="Apple Chancery" w:hAnsi="Apple Chancery" w:cs="Apple Chancery"/>
                <w:szCs w:val="24"/>
              </w:rPr>
              <w:t>Prudy’s</w:t>
            </w:r>
            <w:proofErr w:type="spellEnd"/>
            <w:r>
              <w:rPr>
                <w:rFonts w:ascii="Apple Chancery" w:hAnsi="Apple Chancery" w:cs="Apple Chancery"/>
                <w:szCs w:val="24"/>
              </w:rPr>
              <w:t xml:space="preserve"> stuff all over</w:t>
            </w:r>
          </w:p>
        </w:tc>
        <w:tc>
          <w:tcPr>
            <w:tcW w:w="862" w:type="dxa"/>
          </w:tcPr>
          <w:p w14:paraId="0CB8D10A" w14:textId="77777777" w:rsidR="0069038E" w:rsidRPr="00EC0DB7" w:rsidRDefault="0069038E" w:rsidP="00EC0DB7">
            <w:pPr>
              <w:rPr>
                <w:rFonts w:ascii="Comic Sans MS" w:hAnsi="Comic Sans MS"/>
                <w:b/>
                <w:sz w:val="22"/>
                <w:szCs w:val="22"/>
              </w:rPr>
            </w:pPr>
          </w:p>
        </w:tc>
      </w:tr>
      <w:tr w:rsidR="0069038E" w14:paraId="350CB123" w14:textId="77777777">
        <w:tc>
          <w:tcPr>
            <w:tcW w:w="5130" w:type="dxa"/>
          </w:tcPr>
          <w:p w14:paraId="6B42AC2D" w14:textId="77777777" w:rsidR="0069038E" w:rsidRDefault="0069038E" w:rsidP="00EC0DB7">
            <w:pPr>
              <w:rPr>
                <w:rFonts w:ascii="Comic Sans MS" w:hAnsi="Comic Sans MS"/>
                <w:sz w:val="22"/>
                <w:szCs w:val="22"/>
              </w:rPr>
            </w:pPr>
            <w:r w:rsidRPr="0069038E">
              <w:rPr>
                <w:szCs w:val="24"/>
              </w:rPr>
              <w:t>her mom</w:t>
            </w:r>
            <w:r>
              <w:rPr>
                <w:rFonts w:ascii="Comic Sans MS" w:hAnsi="Comic Sans MS"/>
                <w:sz w:val="22"/>
                <w:szCs w:val="22"/>
              </w:rPr>
              <w:t xml:space="preserve"> </w:t>
            </w:r>
          </w:p>
          <w:p w14:paraId="77D420D9" w14:textId="77777777" w:rsidR="0069038E" w:rsidRPr="00530CEF" w:rsidRDefault="0069038E" w:rsidP="00EC0DB7">
            <w:pPr>
              <w:rPr>
                <w:rFonts w:ascii="Apple Chancery" w:hAnsi="Apple Chancery" w:cs="Apple Chancery"/>
                <w:szCs w:val="24"/>
              </w:rPr>
            </w:pPr>
            <w:r w:rsidRPr="009B6791">
              <w:rPr>
                <w:rFonts w:ascii="Comic Sans MS" w:hAnsi="Comic Sans MS"/>
                <w:sz w:val="22"/>
                <w:szCs w:val="22"/>
              </w:rPr>
              <w:t xml:space="preserve"> </w:t>
            </w:r>
            <w:r>
              <w:rPr>
                <w:rFonts w:ascii="Apple Chancery" w:hAnsi="Apple Chancery" w:cs="Apple Chancery"/>
                <w:szCs w:val="24"/>
              </w:rPr>
              <w:t>needs to clean the house</w:t>
            </w:r>
          </w:p>
        </w:tc>
        <w:tc>
          <w:tcPr>
            <w:tcW w:w="1032" w:type="dxa"/>
          </w:tcPr>
          <w:p w14:paraId="1FFD1141" w14:textId="77777777" w:rsidR="0069038E" w:rsidRDefault="0069038E" w:rsidP="00EC0DB7">
            <w:pPr>
              <w:rPr>
                <w:rFonts w:ascii="Comic Sans MS" w:hAnsi="Comic Sans MS"/>
                <w:sz w:val="22"/>
                <w:szCs w:val="22"/>
              </w:rPr>
            </w:pPr>
          </w:p>
        </w:tc>
        <w:tc>
          <w:tcPr>
            <w:tcW w:w="3524" w:type="dxa"/>
          </w:tcPr>
          <w:p w14:paraId="4A8BBE28" w14:textId="77777777" w:rsidR="0069038E" w:rsidRPr="00530CEF" w:rsidRDefault="0069038E" w:rsidP="00EC0DB7">
            <w:pPr>
              <w:rPr>
                <w:rFonts w:ascii="Apple Chancery" w:hAnsi="Apple Chancery" w:cs="Apple Chancery"/>
                <w:szCs w:val="24"/>
              </w:rPr>
            </w:pPr>
            <w:r w:rsidRPr="0069038E">
              <w:rPr>
                <w:rFonts w:ascii="Apple Chancery" w:hAnsi="Apple Chancery" w:cs="Apple Chancery"/>
                <w:szCs w:val="24"/>
              </w:rPr>
              <w:t>can’t get around living room – too cluttered, can’t vacuum, is upset</w:t>
            </w:r>
          </w:p>
        </w:tc>
        <w:tc>
          <w:tcPr>
            <w:tcW w:w="862" w:type="dxa"/>
          </w:tcPr>
          <w:p w14:paraId="6E0AF2AC" w14:textId="77777777" w:rsidR="0069038E" w:rsidRPr="00EC0DB7" w:rsidRDefault="0069038E" w:rsidP="00EC0DB7">
            <w:pPr>
              <w:rPr>
                <w:rFonts w:ascii="Comic Sans MS" w:hAnsi="Comic Sans MS"/>
                <w:b/>
                <w:sz w:val="22"/>
                <w:szCs w:val="22"/>
              </w:rPr>
            </w:pPr>
          </w:p>
        </w:tc>
      </w:tr>
      <w:tr w:rsidR="0069038E" w14:paraId="1A8772D3" w14:textId="77777777">
        <w:tc>
          <w:tcPr>
            <w:tcW w:w="5130" w:type="dxa"/>
          </w:tcPr>
          <w:p w14:paraId="42F460E9" w14:textId="77777777" w:rsidR="0069038E" w:rsidRDefault="0069038E" w:rsidP="00EC0DB7">
            <w:pPr>
              <w:rPr>
                <w:rFonts w:ascii="Comic Sans MS" w:hAnsi="Comic Sans MS"/>
                <w:sz w:val="22"/>
                <w:szCs w:val="22"/>
              </w:rPr>
            </w:pPr>
            <w:r w:rsidRPr="0069038E">
              <w:rPr>
                <w:szCs w:val="24"/>
              </w:rPr>
              <w:t>her sister</w:t>
            </w:r>
            <w:r>
              <w:rPr>
                <w:rFonts w:ascii="Comic Sans MS" w:hAnsi="Comic Sans MS"/>
                <w:sz w:val="22"/>
                <w:szCs w:val="22"/>
              </w:rPr>
              <w:t xml:space="preserve"> </w:t>
            </w:r>
          </w:p>
          <w:p w14:paraId="34369247" w14:textId="77777777" w:rsidR="0069038E" w:rsidRPr="009B6791" w:rsidRDefault="0069038E" w:rsidP="00EC0DB7">
            <w:pPr>
              <w:rPr>
                <w:rFonts w:ascii="Comic Sans MS" w:hAnsi="Comic Sans MS"/>
                <w:sz w:val="22"/>
                <w:szCs w:val="22"/>
              </w:rPr>
            </w:pPr>
            <w:r>
              <w:rPr>
                <w:rFonts w:ascii="Apple Chancery" w:hAnsi="Apple Chancery" w:cs="Apple Chancery"/>
                <w:szCs w:val="24"/>
              </w:rPr>
              <w:t xml:space="preserve">likes to imitate </w:t>
            </w:r>
            <w:proofErr w:type="spellStart"/>
            <w:r>
              <w:rPr>
                <w:rFonts w:ascii="Apple Chancery" w:hAnsi="Apple Chancery" w:cs="Apple Chancery"/>
                <w:szCs w:val="24"/>
              </w:rPr>
              <w:t>Prudy</w:t>
            </w:r>
            <w:proofErr w:type="spellEnd"/>
            <w:r w:rsidRPr="009B6791">
              <w:rPr>
                <w:rFonts w:ascii="Comic Sans MS" w:hAnsi="Comic Sans MS"/>
                <w:sz w:val="22"/>
                <w:szCs w:val="22"/>
              </w:rPr>
              <w:t xml:space="preserve"> </w:t>
            </w:r>
          </w:p>
          <w:p w14:paraId="2C967A25" w14:textId="77777777" w:rsidR="0069038E" w:rsidRPr="009B6791" w:rsidRDefault="0069038E" w:rsidP="00EC0DB7">
            <w:pPr>
              <w:rPr>
                <w:rFonts w:ascii="Comic Sans MS" w:hAnsi="Comic Sans MS"/>
                <w:sz w:val="22"/>
                <w:szCs w:val="22"/>
              </w:rPr>
            </w:pPr>
          </w:p>
        </w:tc>
        <w:tc>
          <w:tcPr>
            <w:tcW w:w="1032" w:type="dxa"/>
          </w:tcPr>
          <w:p w14:paraId="23D8BACE" w14:textId="77777777" w:rsidR="0069038E" w:rsidRDefault="0069038E" w:rsidP="00EC0DB7">
            <w:pPr>
              <w:rPr>
                <w:rFonts w:ascii="Comic Sans MS" w:hAnsi="Comic Sans MS"/>
                <w:sz w:val="22"/>
                <w:szCs w:val="22"/>
              </w:rPr>
            </w:pPr>
          </w:p>
        </w:tc>
        <w:tc>
          <w:tcPr>
            <w:tcW w:w="3524" w:type="dxa"/>
          </w:tcPr>
          <w:p w14:paraId="4C8330C0" w14:textId="77777777" w:rsidR="0069038E" w:rsidRPr="0069038E" w:rsidRDefault="0069038E" w:rsidP="00EC0DB7">
            <w:pPr>
              <w:rPr>
                <w:rFonts w:ascii="Apple Chancery" w:hAnsi="Apple Chancery" w:cs="Apple Chancery"/>
                <w:szCs w:val="24"/>
              </w:rPr>
            </w:pPr>
            <w:r w:rsidRPr="0069038E">
              <w:rPr>
                <w:rFonts w:ascii="Apple Chancery" w:hAnsi="Apple Chancery" w:cs="Apple Chancery"/>
                <w:szCs w:val="24"/>
              </w:rPr>
              <w:t>collects twigs, used toothbrushes</w:t>
            </w:r>
          </w:p>
          <w:p w14:paraId="5FF20D44" w14:textId="77777777" w:rsidR="0069038E" w:rsidRPr="009B6791" w:rsidRDefault="0069038E" w:rsidP="00EC0DB7">
            <w:pPr>
              <w:rPr>
                <w:rFonts w:ascii="Comic Sans MS" w:hAnsi="Comic Sans MS"/>
                <w:sz w:val="22"/>
                <w:szCs w:val="22"/>
              </w:rPr>
            </w:pPr>
          </w:p>
        </w:tc>
        <w:tc>
          <w:tcPr>
            <w:tcW w:w="862" w:type="dxa"/>
          </w:tcPr>
          <w:p w14:paraId="63F3C989" w14:textId="77777777" w:rsidR="0069038E" w:rsidRPr="00EC0DB7" w:rsidRDefault="0069038E" w:rsidP="00EC0DB7">
            <w:pPr>
              <w:rPr>
                <w:rFonts w:ascii="Comic Sans MS" w:hAnsi="Comic Sans MS"/>
                <w:b/>
                <w:sz w:val="22"/>
                <w:szCs w:val="22"/>
              </w:rPr>
            </w:pPr>
          </w:p>
        </w:tc>
      </w:tr>
      <w:tr w:rsidR="0069038E" w14:paraId="75C914F2" w14:textId="77777777">
        <w:tc>
          <w:tcPr>
            <w:tcW w:w="5130" w:type="dxa"/>
          </w:tcPr>
          <w:p w14:paraId="594CCB43" w14:textId="77777777" w:rsidR="0069038E" w:rsidRDefault="0091105D" w:rsidP="00EC0DB7">
            <w:pPr>
              <w:rPr>
                <w:szCs w:val="24"/>
              </w:rPr>
            </w:pPr>
            <w:r>
              <w:rPr>
                <w:szCs w:val="24"/>
              </w:rPr>
              <w:t>h</w:t>
            </w:r>
            <w:r w:rsidR="0069038E" w:rsidRPr="0069038E">
              <w:rPr>
                <w:szCs w:val="24"/>
              </w:rPr>
              <w:t>erself</w:t>
            </w:r>
          </w:p>
          <w:p w14:paraId="721EB589" w14:textId="77777777" w:rsidR="0069038E" w:rsidRPr="0069038E" w:rsidRDefault="0069038E" w:rsidP="00EC0DB7">
            <w:pPr>
              <w:rPr>
                <w:rFonts w:ascii="Apple Chancery" w:hAnsi="Apple Chancery" w:cs="Apple Chancery"/>
                <w:szCs w:val="24"/>
              </w:rPr>
            </w:pPr>
            <w:r>
              <w:rPr>
                <w:rFonts w:ascii="Apple Chancery" w:hAnsi="Apple Chancery" w:cs="Apple Chancery"/>
                <w:szCs w:val="24"/>
              </w:rPr>
              <w:t>keeps on collecting things</w:t>
            </w:r>
          </w:p>
        </w:tc>
        <w:tc>
          <w:tcPr>
            <w:tcW w:w="1032" w:type="dxa"/>
          </w:tcPr>
          <w:p w14:paraId="1F272DB3" w14:textId="77777777" w:rsidR="0069038E" w:rsidRDefault="0069038E" w:rsidP="00EC0DB7">
            <w:pPr>
              <w:rPr>
                <w:rFonts w:ascii="Comic Sans MS" w:hAnsi="Comic Sans MS"/>
                <w:sz w:val="22"/>
                <w:szCs w:val="22"/>
              </w:rPr>
            </w:pPr>
          </w:p>
        </w:tc>
        <w:tc>
          <w:tcPr>
            <w:tcW w:w="3524" w:type="dxa"/>
          </w:tcPr>
          <w:p w14:paraId="3D10F947" w14:textId="77777777" w:rsidR="0069038E" w:rsidRPr="0069038E" w:rsidRDefault="0069038E" w:rsidP="00EC0DB7">
            <w:pPr>
              <w:rPr>
                <w:rFonts w:ascii="Apple Chancery" w:hAnsi="Apple Chancery" w:cs="Apple Chancery"/>
                <w:szCs w:val="24"/>
              </w:rPr>
            </w:pPr>
            <w:r w:rsidRPr="0069038E">
              <w:rPr>
                <w:rFonts w:ascii="Apple Chancery" w:hAnsi="Apple Chancery" w:cs="Apple Chancery"/>
                <w:szCs w:val="24"/>
              </w:rPr>
              <w:t xml:space="preserve">can’t get out of room, </w:t>
            </w:r>
          </w:p>
          <w:p w14:paraId="4F37FD0C" w14:textId="77777777" w:rsidR="0069038E" w:rsidRPr="0069038E" w:rsidRDefault="0069038E" w:rsidP="00EC0DB7">
            <w:pPr>
              <w:rPr>
                <w:rFonts w:ascii="Apple Chancery" w:hAnsi="Apple Chancery" w:cs="Apple Chancery"/>
                <w:szCs w:val="24"/>
              </w:rPr>
            </w:pPr>
            <w:r w:rsidRPr="0069038E">
              <w:rPr>
                <w:rFonts w:ascii="Apple Chancery" w:hAnsi="Apple Chancery" w:cs="Apple Chancery"/>
                <w:szCs w:val="24"/>
              </w:rPr>
              <w:t xml:space="preserve"> room explodes</w:t>
            </w:r>
          </w:p>
          <w:p w14:paraId="31F3908C" w14:textId="77777777" w:rsidR="0069038E" w:rsidRPr="009B6791" w:rsidRDefault="0069038E" w:rsidP="00EC0DB7">
            <w:pPr>
              <w:rPr>
                <w:rFonts w:ascii="Comic Sans MS" w:hAnsi="Comic Sans MS"/>
                <w:sz w:val="22"/>
                <w:szCs w:val="22"/>
              </w:rPr>
            </w:pPr>
          </w:p>
        </w:tc>
        <w:tc>
          <w:tcPr>
            <w:tcW w:w="862" w:type="dxa"/>
          </w:tcPr>
          <w:p w14:paraId="67FD26DF" w14:textId="77777777" w:rsidR="0069038E" w:rsidRPr="00EC0DB7" w:rsidRDefault="0069038E" w:rsidP="00EC0DB7">
            <w:pPr>
              <w:rPr>
                <w:rFonts w:ascii="Comic Sans MS" w:hAnsi="Comic Sans MS"/>
                <w:b/>
                <w:sz w:val="22"/>
                <w:szCs w:val="22"/>
              </w:rPr>
            </w:pPr>
          </w:p>
        </w:tc>
      </w:tr>
      <w:tr w:rsidR="0069038E" w14:paraId="128FB29A" w14:textId="77777777">
        <w:tc>
          <w:tcPr>
            <w:tcW w:w="5130" w:type="dxa"/>
          </w:tcPr>
          <w:p w14:paraId="3E35833F" w14:textId="77777777" w:rsidR="0069038E" w:rsidRPr="0069038E" w:rsidRDefault="0069038E" w:rsidP="00EC0DB7">
            <w:pPr>
              <w:rPr>
                <w:b/>
                <w:szCs w:val="24"/>
              </w:rPr>
            </w:pPr>
            <w:proofErr w:type="spellStart"/>
            <w:r w:rsidRPr="0069038E">
              <w:rPr>
                <w:b/>
                <w:szCs w:val="24"/>
              </w:rPr>
              <w:t>Prudy’s</w:t>
            </w:r>
            <w:proofErr w:type="spellEnd"/>
            <w:r w:rsidRPr="0069038E">
              <w:rPr>
                <w:b/>
                <w:szCs w:val="24"/>
              </w:rPr>
              <w:t xml:space="preserve"> solution affects others</w:t>
            </w:r>
          </w:p>
          <w:p w14:paraId="25F8E121" w14:textId="77777777" w:rsidR="0069038E" w:rsidRPr="009B6791" w:rsidRDefault="0069038E" w:rsidP="00EC0DB7">
            <w:pPr>
              <w:rPr>
                <w:rFonts w:ascii="Comic Sans MS" w:hAnsi="Comic Sans MS"/>
                <w:b/>
                <w:sz w:val="22"/>
                <w:szCs w:val="22"/>
              </w:rPr>
            </w:pPr>
          </w:p>
        </w:tc>
        <w:tc>
          <w:tcPr>
            <w:tcW w:w="1032" w:type="dxa"/>
          </w:tcPr>
          <w:p w14:paraId="57E16F47" w14:textId="77777777" w:rsidR="0069038E" w:rsidRPr="0041548C" w:rsidRDefault="0069038E" w:rsidP="00EC0DB7">
            <w:pPr>
              <w:rPr>
                <w:rFonts w:ascii="Comic Sans MS" w:hAnsi="Comic Sans MS"/>
                <w:i/>
                <w:sz w:val="22"/>
                <w:szCs w:val="22"/>
              </w:rPr>
            </w:pPr>
          </w:p>
        </w:tc>
        <w:tc>
          <w:tcPr>
            <w:tcW w:w="3524" w:type="dxa"/>
          </w:tcPr>
          <w:p w14:paraId="7E76CAC9" w14:textId="77777777" w:rsidR="0069038E" w:rsidRPr="0069038E" w:rsidRDefault="0069038E" w:rsidP="00EC0DB7">
            <w:pPr>
              <w:rPr>
                <w:b/>
                <w:szCs w:val="24"/>
              </w:rPr>
            </w:pPr>
            <w:r w:rsidRPr="0069038E">
              <w:rPr>
                <w:b/>
                <w:szCs w:val="24"/>
              </w:rPr>
              <w:t>How it affects them</w:t>
            </w:r>
          </w:p>
        </w:tc>
        <w:tc>
          <w:tcPr>
            <w:tcW w:w="862" w:type="dxa"/>
          </w:tcPr>
          <w:p w14:paraId="2E4E729D" w14:textId="77777777" w:rsidR="0069038E" w:rsidRPr="00EC0DB7" w:rsidRDefault="0069038E" w:rsidP="00EC0DB7">
            <w:pPr>
              <w:rPr>
                <w:rFonts w:ascii="Comic Sans MS" w:hAnsi="Comic Sans MS"/>
                <w:b/>
                <w:sz w:val="22"/>
                <w:szCs w:val="22"/>
              </w:rPr>
            </w:pPr>
          </w:p>
        </w:tc>
      </w:tr>
      <w:tr w:rsidR="0069038E" w14:paraId="70D0A613" w14:textId="77777777">
        <w:trPr>
          <w:trHeight w:val="539"/>
        </w:trPr>
        <w:tc>
          <w:tcPr>
            <w:tcW w:w="5130" w:type="dxa"/>
          </w:tcPr>
          <w:p w14:paraId="2DC36EF3" w14:textId="77777777" w:rsidR="0069038E" w:rsidRDefault="0069038E" w:rsidP="00EC0DB7">
            <w:pPr>
              <w:rPr>
                <w:szCs w:val="24"/>
              </w:rPr>
            </w:pPr>
            <w:r w:rsidRPr="0069038E">
              <w:rPr>
                <w:szCs w:val="24"/>
              </w:rPr>
              <w:t>her family and friends</w:t>
            </w:r>
          </w:p>
          <w:p w14:paraId="3D84322D" w14:textId="77777777" w:rsidR="0069038E" w:rsidRPr="0069038E" w:rsidRDefault="0069038E" w:rsidP="00EC0DB7">
            <w:pPr>
              <w:rPr>
                <w:rFonts w:ascii="Apple Chancery" w:hAnsi="Apple Chancery" w:cs="Apple Chancery"/>
                <w:szCs w:val="24"/>
              </w:rPr>
            </w:pPr>
            <w:r>
              <w:rPr>
                <w:rFonts w:ascii="Apple Chancery" w:hAnsi="Apple Chancery" w:cs="Apple Chancery"/>
                <w:szCs w:val="24"/>
              </w:rPr>
              <w:t xml:space="preserve">see what </w:t>
            </w:r>
            <w:proofErr w:type="spellStart"/>
            <w:r>
              <w:rPr>
                <w:rFonts w:ascii="Apple Chancery" w:hAnsi="Apple Chancery" w:cs="Apple Chancery"/>
                <w:szCs w:val="24"/>
              </w:rPr>
              <w:t>Prudy</w:t>
            </w:r>
            <w:proofErr w:type="spellEnd"/>
            <w:r>
              <w:rPr>
                <w:rFonts w:ascii="Apple Chancery" w:hAnsi="Apple Chancery" w:cs="Apple Chancery"/>
                <w:szCs w:val="24"/>
              </w:rPr>
              <w:t xml:space="preserve"> has done</w:t>
            </w:r>
          </w:p>
        </w:tc>
        <w:tc>
          <w:tcPr>
            <w:tcW w:w="1032" w:type="dxa"/>
          </w:tcPr>
          <w:p w14:paraId="1385B048" w14:textId="77777777" w:rsidR="0069038E" w:rsidRDefault="0069038E" w:rsidP="00EC0DB7">
            <w:pPr>
              <w:rPr>
                <w:rFonts w:ascii="Comic Sans MS" w:hAnsi="Comic Sans MS"/>
                <w:sz w:val="22"/>
                <w:szCs w:val="22"/>
              </w:rPr>
            </w:pPr>
          </w:p>
        </w:tc>
        <w:tc>
          <w:tcPr>
            <w:tcW w:w="3524" w:type="dxa"/>
          </w:tcPr>
          <w:p w14:paraId="0AC87C06" w14:textId="77777777" w:rsidR="0069038E" w:rsidRPr="0069038E" w:rsidRDefault="0069038E" w:rsidP="00EC0DB7">
            <w:pPr>
              <w:rPr>
                <w:rFonts w:ascii="Apple Chancery" w:hAnsi="Apple Chancery" w:cs="Apple Chancery"/>
                <w:szCs w:val="24"/>
              </w:rPr>
            </w:pPr>
            <w:r>
              <w:rPr>
                <w:rFonts w:ascii="Apple Chancery" w:hAnsi="Apple Chancery" w:cs="Apple Chancery"/>
                <w:szCs w:val="24"/>
              </w:rPr>
              <w:t xml:space="preserve">help </w:t>
            </w:r>
            <w:r w:rsidRPr="0069038E">
              <w:rPr>
                <w:rFonts w:ascii="Apple Chancery" w:hAnsi="Apple Chancery" w:cs="Apple Chancery"/>
                <w:szCs w:val="24"/>
              </w:rPr>
              <w:t>her build the new rooms in museum</w:t>
            </w:r>
          </w:p>
        </w:tc>
        <w:tc>
          <w:tcPr>
            <w:tcW w:w="862" w:type="dxa"/>
          </w:tcPr>
          <w:p w14:paraId="484A98B1" w14:textId="77777777" w:rsidR="0069038E" w:rsidRPr="00EC0DB7" w:rsidRDefault="0069038E" w:rsidP="00EC0DB7">
            <w:pPr>
              <w:rPr>
                <w:rFonts w:ascii="Comic Sans MS" w:hAnsi="Comic Sans MS"/>
                <w:b/>
                <w:sz w:val="22"/>
                <w:szCs w:val="22"/>
              </w:rPr>
            </w:pPr>
          </w:p>
        </w:tc>
      </w:tr>
      <w:tr w:rsidR="0069038E" w14:paraId="47ACB1D1" w14:textId="77777777">
        <w:tc>
          <w:tcPr>
            <w:tcW w:w="5130" w:type="dxa"/>
          </w:tcPr>
          <w:p w14:paraId="0F8016B3" w14:textId="77777777" w:rsidR="0069038E" w:rsidRPr="0069038E" w:rsidRDefault="0069038E" w:rsidP="00EC0DB7">
            <w:pPr>
              <w:rPr>
                <w:szCs w:val="24"/>
              </w:rPr>
            </w:pPr>
            <w:r w:rsidRPr="0069038E">
              <w:rPr>
                <w:szCs w:val="24"/>
              </w:rPr>
              <w:t>the community</w:t>
            </w:r>
          </w:p>
          <w:p w14:paraId="3FF384CE" w14:textId="77777777" w:rsidR="0069038E" w:rsidRPr="0069038E" w:rsidRDefault="0069038E" w:rsidP="00EC0DB7">
            <w:pPr>
              <w:rPr>
                <w:rFonts w:ascii="Apple Chancery" w:hAnsi="Apple Chancery" w:cs="Apple Chancery"/>
                <w:szCs w:val="24"/>
              </w:rPr>
            </w:pPr>
            <w:r>
              <w:rPr>
                <w:rFonts w:ascii="Apple Chancery" w:hAnsi="Apple Chancery" w:cs="Apple Chancery"/>
                <w:szCs w:val="24"/>
              </w:rPr>
              <w:t>come to visit new museum</w:t>
            </w:r>
          </w:p>
          <w:p w14:paraId="7C3A9A04" w14:textId="77777777" w:rsidR="0069038E" w:rsidRPr="009B6791" w:rsidRDefault="0069038E" w:rsidP="00EC0DB7">
            <w:pPr>
              <w:rPr>
                <w:rFonts w:ascii="Comic Sans MS" w:hAnsi="Comic Sans MS"/>
                <w:sz w:val="22"/>
                <w:szCs w:val="22"/>
              </w:rPr>
            </w:pPr>
          </w:p>
        </w:tc>
        <w:tc>
          <w:tcPr>
            <w:tcW w:w="1032" w:type="dxa"/>
          </w:tcPr>
          <w:p w14:paraId="6F337AB8" w14:textId="77777777" w:rsidR="0069038E" w:rsidRDefault="0069038E" w:rsidP="00EC0DB7">
            <w:pPr>
              <w:rPr>
                <w:rFonts w:ascii="Comic Sans MS" w:hAnsi="Comic Sans MS"/>
                <w:sz w:val="22"/>
                <w:szCs w:val="22"/>
              </w:rPr>
            </w:pPr>
          </w:p>
        </w:tc>
        <w:tc>
          <w:tcPr>
            <w:tcW w:w="3524" w:type="dxa"/>
          </w:tcPr>
          <w:p w14:paraId="24F7DB02" w14:textId="77777777" w:rsidR="0069038E" w:rsidRPr="00530CEF" w:rsidRDefault="0069038E" w:rsidP="0069038E">
            <w:pPr>
              <w:rPr>
                <w:rFonts w:ascii="Apple Chancery" w:hAnsi="Apple Chancery" w:cs="Apple Chancery"/>
                <w:szCs w:val="24"/>
              </w:rPr>
            </w:pPr>
            <w:r w:rsidRPr="0069038E">
              <w:rPr>
                <w:rFonts w:ascii="Apple Chancery" w:hAnsi="Apple Chancery" w:cs="Apple Chancery"/>
                <w:szCs w:val="24"/>
              </w:rPr>
              <w:t xml:space="preserve">friends learn new things from </w:t>
            </w:r>
            <w:proofErr w:type="spellStart"/>
            <w:r w:rsidRPr="0069038E">
              <w:rPr>
                <w:rFonts w:ascii="Apple Chancery" w:hAnsi="Apple Chancery" w:cs="Apple Chancery"/>
                <w:szCs w:val="24"/>
              </w:rPr>
              <w:t>Prudy’s</w:t>
            </w:r>
            <w:proofErr w:type="spellEnd"/>
            <w:r w:rsidRPr="0069038E">
              <w:rPr>
                <w:rFonts w:ascii="Apple Chancery" w:hAnsi="Apple Chancery" w:cs="Apple Chancery"/>
                <w:szCs w:val="24"/>
              </w:rPr>
              <w:t xml:space="preserve"> collection</w:t>
            </w:r>
          </w:p>
        </w:tc>
        <w:tc>
          <w:tcPr>
            <w:tcW w:w="862" w:type="dxa"/>
          </w:tcPr>
          <w:p w14:paraId="5399A06F" w14:textId="77777777" w:rsidR="0069038E" w:rsidRPr="00EC0DB7" w:rsidRDefault="0069038E" w:rsidP="00EC0DB7">
            <w:pPr>
              <w:rPr>
                <w:rFonts w:ascii="Comic Sans MS" w:hAnsi="Comic Sans MS"/>
                <w:b/>
                <w:sz w:val="22"/>
                <w:szCs w:val="22"/>
              </w:rPr>
            </w:pPr>
          </w:p>
        </w:tc>
      </w:tr>
    </w:tbl>
    <w:p w14:paraId="472E838E" w14:textId="77777777" w:rsidR="00EC0DB7" w:rsidRDefault="00EC0DB7" w:rsidP="006D374D">
      <w:pPr>
        <w:ind w:left="360"/>
        <w:rPr>
          <w:rFonts w:ascii="Comic Sans MS" w:hAnsi="Comic Sans MS"/>
          <w:i/>
          <w:color w:val="FF0000"/>
          <w:szCs w:val="24"/>
        </w:rPr>
      </w:pPr>
    </w:p>
    <w:p w14:paraId="5E79B640" w14:textId="77777777" w:rsidR="00F12749" w:rsidRPr="00767C4B" w:rsidRDefault="00F12749" w:rsidP="006D374D">
      <w:pPr>
        <w:ind w:left="360"/>
        <w:rPr>
          <w:rFonts w:ascii="Comic Sans MS" w:hAnsi="Comic Sans MS"/>
          <w:i/>
          <w:color w:val="FF0000"/>
          <w:szCs w:val="24"/>
        </w:rPr>
      </w:pPr>
    </w:p>
    <w:p w14:paraId="7E51A304" w14:textId="77777777" w:rsidR="00C8788F" w:rsidRPr="004372ED" w:rsidRDefault="00C8788F" w:rsidP="00C8788F">
      <w:pPr>
        <w:rPr>
          <w:rFonts w:ascii="Comic Sans MS" w:hAnsi="Comic Sans MS"/>
          <w:szCs w:val="24"/>
        </w:rPr>
      </w:pPr>
    </w:p>
    <w:p w14:paraId="1CE7D4A1" w14:textId="77777777" w:rsidR="00373A13" w:rsidRDefault="00373A13" w:rsidP="00373A13">
      <w:pPr>
        <w:spacing w:line="276" w:lineRule="auto"/>
        <w:ind w:left="360"/>
        <w:rPr>
          <w:i/>
          <w:sz w:val="32"/>
          <w:szCs w:val="32"/>
        </w:rPr>
      </w:pPr>
    </w:p>
    <w:p w14:paraId="04D4E7DA" w14:textId="77777777" w:rsidR="00530CEF" w:rsidRDefault="000329C2" w:rsidP="00530CEF">
      <w:pPr>
        <w:jc w:val="center"/>
        <w:rPr>
          <w:i/>
          <w:sz w:val="32"/>
          <w:szCs w:val="32"/>
        </w:rPr>
      </w:pPr>
      <w:r>
        <w:rPr>
          <w:i/>
          <w:sz w:val="32"/>
          <w:szCs w:val="32"/>
        </w:rPr>
        <w:br w:type="page"/>
      </w:r>
    </w:p>
    <w:p w14:paraId="76CF54FB" w14:textId="77777777" w:rsidR="00530CEF" w:rsidRDefault="00530CEF" w:rsidP="00530CEF">
      <w:pPr>
        <w:jc w:val="center"/>
        <w:rPr>
          <w:i/>
          <w:sz w:val="32"/>
          <w:szCs w:val="32"/>
        </w:rPr>
      </w:pPr>
    </w:p>
    <w:p w14:paraId="0AFC29A2" w14:textId="77777777" w:rsidR="00530CEF" w:rsidRPr="0018785D" w:rsidRDefault="00530CEF" w:rsidP="00530CEF">
      <w:pPr>
        <w:spacing w:line="276" w:lineRule="auto"/>
        <w:ind w:left="360"/>
        <w:jc w:val="center"/>
        <w:rPr>
          <w:i/>
          <w:sz w:val="32"/>
          <w:szCs w:val="32"/>
        </w:rPr>
      </w:pPr>
      <w:r w:rsidRPr="0018785D">
        <w:rPr>
          <w:i/>
          <w:sz w:val="32"/>
          <w:szCs w:val="32"/>
        </w:rPr>
        <w:t>Writing Sample</w:t>
      </w:r>
    </w:p>
    <w:p w14:paraId="06D5D67D" w14:textId="77777777" w:rsidR="00530CEF" w:rsidRPr="0018785D" w:rsidRDefault="00530CEF" w:rsidP="00530CEF">
      <w:pPr>
        <w:spacing w:line="276" w:lineRule="auto"/>
        <w:ind w:left="360"/>
        <w:jc w:val="center"/>
        <w:rPr>
          <w:i/>
          <w:szCs w:val="32"/>
        </w:rPr>
      </w:pPr>
    </w:p>
    <w:p w14:paraId="54923A72" w14:textId="77777777" w:rsidR="00530CEF" w:rsidRPr="0018785D" w:rsidRDefault="00530CEF" w:rsidP="00530CEF">
      <w:pPr>
        <w:spacing w:line="276" w:lineRule="auto"/>
        <w:ind w:left="360"/>
        <w:jc w:val="center"/>
        <w:rPr>
          <w:i/>
          <w:szCs w:val="24"/>
        </w:rPr>
      </w:pPr>
      <w:r w:rsidRPr="0018785D">
        <w:rPr>
          <w:i/>
          <w:szCs w:val="24"/>
        </w:rPr>
        <w:t xml:space="preserve">NOTE: This is for the teacher’s use only, not for students. The purpose is to show the teacher what the final piece might look like when students have completed their work. </w:t>
      </w:r>
    </w:p>
    <w:p w14:paraId="08D91ABB" w14:textId="77777777" w:rsidR="00FC60A0" w:rsidRDefault="00FC60A0" w:rsidP="00530CEF">
      <w:pPr>
        <w:jc w:val="center"/>
        <w:rPr>
          <w:i/>
          <w:szCs w:val="24"/>
        </w:rPr>
      </w:pPr>
    </w:p>
    <w:p w14:paraId="0BE34051" w14:textId="77777777" w:rsidR="00373A13" w:rsidRDefault="00373A13" w:rsidP="00373A13">
      <w:pPr>
        <w:spacing w:line="276" w:lineRule="auto"/>
        <w:rPr>
          <w:i/>
          <w:szCs w:val="24"/>
        </w:rPr>
      </w:pPr>
    </w:p>
    <w:p w14:paraId="282728BC" w14:textId="77777777" w:rsidR="00373A13" w:rsidRPr="00FC60A0" w:rsidRDefault="008C6178" w:rsidP="00FC60A0">
      <w:pPr>
        <w:spacing w:line="360" w:lineRule="auto"/>
        <w:ind w:left="360"/>
        <w:rPr>
          <w:szCs w:val="24"/>
        </w:rPr>
      </w:pPr>
      <w:r w:rsidRPr="00FC60A0">
        <w:rPr>
          <w:rFonts w:ascii="Comic Sans MS" w:hAnsi="Comic Sans MS"/>
          <w:szCs w:val="24"/>
        </w:rPr>
        <w:tab/>
      </w:r>
      <w:r w:rsidRPr="00FC60A0">
        <w:rPr>
          <w:szCs w:val="24"/>
        </w:rPr>
        <w:t xml:space="preserve">In the story </w:t>
      </w:r>
      <w:r w:rsidR="00B84BCA" w:rsidRPr="00FC60A0">
        <w:rPr>
          <w:szCs w:val="24"/>
        </w:rPr>
        <w:t>“</w:t>
      </w:r>
      <w:proofErr w:type="spellStart"/>
      <w:r w:rsidRPr="00FC60A0">
        <w:rPr>
          <w:szCs w:val="24"/>
        </w:rPr>
        <w:t>Prudy’s</w:t>
      </w:r>
      <w:proofErr w:type="spellEnd"/>
      <w:r w:rsidRPr="00FC60A0">
        <w:rPr>
          <w:szCs w:val="24"/>
        </w:rPr>
        <w:t xml:space="preserve"> Problem and How She Solved It,</w:t>
      </w:r>
      <w:r w:rsidR="00B84BCA" w:rsidRPr="00FC60A0">
        <w:rPr>
          <w:szCs w:val="24"/>
        </w:rPr>
        <w:t>”</w:t>
      </w:r>
      <w:r w:rsidRPr="00FC60A0">
        <w:rPr>
          <w:szCs w:val="24"/>
        </w:rPr>
        <w:t xml:space="preserve"> by Carey Armstrong-Ellis, </w:t>
      </w:r>
      <w:proofErr w:type="spellStart"/>
      <w:r w:rsidRPr="00FC60A0">
        <w:rPr>
          <w:szCs w:val="24"/>
        </w:rPr>
        <w:t>Prudy</w:t>
      </w:r>
      <w:proofErr w:type="spellEnd"/>
      <w:r w:rsidRPr="00FC60A0">
        <w:rPr>
          <w:szCs w:val="24"/>
        </w:rPr>
        <w:t xml:space="preserve"> is a collector. She collects everything and this soon becomes a problem for her whole family.</w:t>
      </w:r>
      <w:r w:rsidR="008610FF" w:rsidRPr="00FC60A0">
        <w:rPr>
          <w:szCs w:val="24"/>
        </w:rPr>
        <w:t xml:space="preserve">  By the end of the story</w:t>
      </w:r>
      <w:r w:rsidRPr="00FC60A0">
        <w:rPr>
          <w:szCs w:val="24"/>
        </w:rPr>
        <w:t xml:space="preserve">, she finds a way to </w:t>
      </w:r>
      <w:r w:rsidR="008610FF" w:rsidRPr="00FC60A0">
        <w:rPr>
          <w:szCs w:val="24"/>
        </w:rPr>
        <w:t xml:space="preserve">solve the problem and </w:t>
      </w:r>
      <w:r w:rsidRPr="00FC60A0">
        <w:rPr>
          <w:szCs w:val="24"/>
        </w:rPr>
        <w:t xml:space="preserve">make everyone happy. In this story, </w:t>
      </w:r>
      <w:proofErr w:type="spellStart"/>
      <w:r w:rsidRPr="00FC60A0">
        <w:rPr>
          <w:szCs w:val="24"/>
        </w:rPr>
        <w:t>Prudy’s</w:t>
      </w:r>
      <w:proofErr w:type="spellEnd"/>
      <w:r w:rsidRPr="00FC60A0">
        <w:rPr>
          <w:szCs w:val="24"/>
        </w:rPr>
        <w:t xml:space="preserve"> </w:t>
      </w:r>
      <w:r w:rsidR="008610FF" w:rsidRPr="00FC60A0">
        <w:rPr>
          <w:szCs w:val="24"/>
        </w:rPr>
        <w:t xml:space="preserve">collecting problem and her solution to the problem </w:t>
      </w:r>
      <w:r w:rsidR="000E170A" w:rsidRPr="00FC60A0">
        <w:rPr>
          <w:szCs w:val="24"/>
        </w:rPr>
        <w:t>affect</w:t>
      </w:r>
      <w:r w:rsidRPr="00FC60A0">
        <w:rPr>
          <w:szCs w:val="24"/>
        </w:rPr>
        <w:t xml:space="preserve"> </w:t>
      </w:r>
      <w:proofErr w:type="gramStart"/>
      <w:r w:rsidRPr="00FC60A0">
        <w:rPr>
          <w:szCs w:val="24"/>
        </w:rPr>
        <w:t xml:space="preserve">everyone </w:t>
      </w:r>
      <w:r w:rsidR="008610FF" w:rsidRPr="00FC60A0">
        <w:rPr>
          <w:szCs w:val="24"/>
        </w:rPr>
        <w:t>.</w:t>
      </w:r>
      <w:proofErr w:type="gramEnd"/>
    </w:p>
    <w:p w14:paraId="01528ED0" w14:textId="77777777" w:rsidR="008C6178" w:rsidRPr="00FC60A0" w:rsidRDefault="008C6178" w:rsidP="00FC60A0">
      <w:pPr>
        <w:spacing w:line="360" w:lineRule="auto"/>
        <w:ind w:left="360"/>
        <w:rPr>
          <w:szCs w:val="24"/>
        </w:rPr>
      </w:pPr>
      <w:r w:rsidRPr="00FC60A0">
        <w:rPr>
          <w:szCs w:val="24"/>
        </w:rPr>
        <w:tab/>
        <w:t xml:space="preserve">Her dad </w:t>
      </w:r>
      <w:r w:rsidR="000D33C4" w:rsidRPr="00FC60A0">
        <w:rPr>
          <w:szCs w:val="24"/>
        </w:rPr>
        <w:t>is the first to become upset</w:t>
      </w:r>
      <w:r w:rsidRPr="00FC60A0">
        <w:rPr>
          <w:szCs w:val="24"/>
        </w:rPr>
        <w:t xml:space="preserve"> because he is a tidy man who likes everything neat. </w:t>
      </w:r>
      <w:proofErr w:type="spellStart"/>
      <w:r w:rsidRPr="00FC60A0">
        <w:rPr>
          <w:szCs w:val="24"/>
        </w:rPr>
        <w:t>Prudy’s</w:t>
      </w:r>
      <w:proofErr w:type="spellEnd"/>
      <w:r w:rsidRPr="00FC60A0">
        <w:rPr>
          <w:szCs w:val="24"/>
        </w:rPr>
        <w:t xml:space="preserve"> collections are everywhere, even on the lawn. So he has trouble mowing the lawn. Her mother cannot even get through the living room because many of </w:t>
      </w:r>
      <w:proofErr w:type="spellStart"/>
      <w:r w:rsidRPr="00FC60A0">
        <w:rPr>
          <w:szCs w:val="24"/>
        </w:rPr>
        <w:t>Prudy’s</w:t>
      </w:r>
      <w:proofErr w:type="spellEnd"/>
      <w:r w:rsidRPr="00FC60A0">
        <w:rPr>
          <w:szCs w:val="24"/>
        </w:rPr>
        <w:t xml:space="preserve"> collected things are in the living room. She wants Trudy to get rid of all her collections. </w:t>
      </w:r>
      <w:proofErr w:type="spellStart"/>
      <w:r w:rsidRPr="00FC60A0">
        <w:rPr>
          <w:szCs w:val="24"/>
        </w:rPr>
        <w:t>Prudy’s</w:t>
      </w:r>
      <w:proofErr w:type="spellEnd"/>
      <w:r w:rsidRPr="00FC60A0">
        <w:rPr>
          <w:szCs w:val="24"/>
        </w:rPr>
        <w:t xml:space="preserve"> little sister is </w:t>
      </w:r>
      <w:r w:rsidR="007163CE" w:rsidRPr="00FC60A0">
        <w:rPr>
          <w:szCs w:val="24"/>
        </w:rPr>
        <w:t xml:space="preserve">influenced by </w:t>
      </w:r>
      <w:proofErr w:type="spellStart"/>
      <w:r w:rsidR="007163CE" w:rsidRPr="00FC60A0">
        <w:rPr>
          <w:szCs w:val="24"/>
        </w:rPr>
        <w:t>Prudy</w:t>
      </w:r>
      <w:proofErr w:type="spellEnd"/>
      <w:r w:rsidRPr="00FC60A0">
        <w:rPr>
          <w:szCs w:val="24"/>
        </w:rPr>
        <w:t xml:space="preserve">, too. </w:t>
      </w:r>
      <w:r w:rsidR="007163CE" w:rsidRPr="00FC60A0">
        <w:rPr>
          <w:szCs w:val="24"/>
        </w:rPr>
        <w:t xml:space="preserve"> She imitates her big sister and starts her own collection of used toothbrushes and twigs. </w:t>
      </w:r>
      <w:r w:rsidR="000D33C4" w:rsidRPr="00FC60A0">
        <w:rPr>
          <w:szCs w:val="24"/>
        </w:rPr>
        <w:t xml:space="preserve">Her whole family is affected with </w:t>
      </w:r>
      <w:proofErr w:type="spellStart"/>
      <w:r w:rsidR="000D33C4" w:rsidRPr="00FC60A0">
        <w:rPr>
          <w:szCs w:val="24"/>
        </w:rPr>
        <w:t>Prudy’s</w:t>
      </w:r>
      <w:proofErr w:type="spellEnd"/>
      <w:r w:rsidR="000D33C4" w:rsidRPr="00FC60A0">
        <w:rPr>
          <w:szCs w:val="24"/>
        </w:rPr>
        <w:t xml:space="preserve"> collections.</w:t>
      </w:r>
    </w:p>
    <w:p w14:paraId="573D8539" w14:textId="77777777" w:rsidR="007163CE" w:rsidRPr="00FC60A0" w:rsidRDefault="007163CE" w:rsidP="00FC60A0">
      <w:pPr>
        <w:spacing w:line="360" w:lineRule="auto"/>
        <w:ind w:left="360"/>
        <w:rPr>
          <w:szCs w:val="24"/>
        </w:rPr>
      </w:pPr>
      <w:r w:rsidRPr="00FC60A0">
        <w:rPr>
          <w:szCs w:val="24"/>
        </w:rPr>
        <w:tab/>
      </w:r>
      <w:r w:rsidR="00FC60A0">
        <w:rPr>
          <w:szCs w:val="24"/>
        </w:rPr>
        <w:t xml:space="preserve">Trudy solves her problem by building a museum. The museum will </w:t>
      </w:r>
      <w:r w:rsidRPr="00FC60A0">
        <w:rPr>
          <w:szCs w:val="24"/>
        </w:rPr>
        <w:t xml:space="preserve">display all of her collections. This affects a lot of people in a good way. Her family all work together to build the museum. They look like they are all having fun. And, the whole community gets to visit her museums. It becomes a big tourist trap. Everyone can now enjoy </w:t>
      </w:r>
      <w:proofErr w:type="spellStart"/>
      <w:r w:rsidRPr="00FC60A0">
        <w:rPr>
          <w:szCs w:val="24"/>
        </w:rPr>
        <w:t>Prudy’s</w:t>
      </w:r>
      <w:proofErr w:type="spellEnd"/>
      <w:r w:rsidRPr="00FC60A0">
        <w:rPr>
          <w:szCs w:val="24"/>
        </w:rPr>
        <w:t xml:space="preserve"> collections.</w:t>
      </w:r>
      <w:r w:rsidR="000D33C4" w:rsidRPr="00FC60A0">
        <w:rPr>
          <w:szCs w:val="24"/>
        </w:rPr>
        <w:t xml:space="preserve"> </w:t>
      </w:r>
    </w:p>
    <w:p w14:paraId="6E2CB65E" w14:textId="77777777" w:rsidR="007163CE" w:rsidRPr="00FC60A0" w:rsidRDefault="007163CE" w:rsidP="00FC60A0">
      <w:pPr>
        <w:spacing w:line="360" w:lineRule="auto"/>
        <w:ind w:left="360"/>
        <w:rPr>
          <w:szCs w:val="24"/>
        </w:rPr>
      </w:pPr>
      <w:r w:rsidRPr="00FC60A0">
        <w:rPr>
          <w:szCs w:val="24"/>
        </w:rPr>
        <w:tab/>
      </w:r>
      <w:proofErr w:type="spellStart"/>
      <w:r w:rsidRPr="00FC60A0">
        <w:rPr>
          <w:szCs w:val="24"/>
        </w:rPr>
        <w:t>Prudy</w:t>
      </w:r>
      <w:proofErr w:type="spellEnd"/>
      <w:r w:rsidRPr="00FC60A0">
        <w:rPr>
          <w:szCs w:val="24"/>
        </w:rPr>
        <w:t xml:space="preserve"> </w:t>
      </w:r>
      <w:r w:rsidR="008610FF" w:rsidRPr="00FC60A0">
        <w:rPr>
          <w:szCs w:val="24"/>
        </w:rPr>
        <w:t>‘s collecting is a problem that affects everyone, but her solution makes</w:t>
      </w:r>
      <w:r w:rsidR="00C8444C" w:rsidRPr="00FC60A0">
        <w:rPr>
          <w:szCs w:val="24"/>
        </w:rPr>
        <w:t xml:space="preserve"> fun for everyone, too.</w:t>
      </w:r>
    </w:p>
    <w:p w14:paraId="445D3793" w14:textId="77777777" w:rsidR="00373A13" w:rsidRPr="0017216C" w:rsidRDefault="00373A13" w:rsidP="00373A13">
      <w:pPr>
        <w:rPr>
          <w:rFonts w:ascii="Comic Sans MS" w:hAnsi="Comic Sans MS"/>
          <w:b/>
          <w:sz w:val="20"/>
        </w:rPr>
      </w:pPr>
    </w:p>
    <w:p w14:paraId="4729CCF5" w14:textId="57D8942D" w:rsidR="002E7541" w:rsidRDefault="002E7541">
      <w:pPr>
        <w:rPr>
          <w:rFonts w:ascii="Comic Sans MS" w:hAnsi="Comic Sans MS"/>
          <w:b/>
          <w:sz w:val="20"/>
        </w:rPr>
      </w:pPr>
      <w:r>
        <w:rPr>
          <w:rFonts w:ascii="Comic Sans MS" w:hAnsi="Comic Sans MS"/>
          <w:b/>
          <w:sz w:val="20"/>
        </w:rPr>
        <w:br w:type="page"/>
      </w:r>
    </w:p>
    <w:p w14:paraId="2856BDF8" w14:textId="77777777" w:rsidR="002E7541" w:rsidRDefault="002E7541" w:rsidP="002E7541">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22C28D04" w14:textId="36FF7B17" w:rsidR="002E7541" w:rsidRDefault="002E7541" w:rsidP="002E7541">
      <w:pPr>
        <w:jc w:val="center"/>
        <w:rPr>
          <w:rFonts w:cstheme="minorHAnsi"/>
          <w:sz w:val="36"/>
          <w:szCs w:val="36"/>
        </w:rPr>
      </w:pPr>
      <w:r w:rsidRPr="00C35538">
        <w:rPr>
          <w:rFonts w:cstheme="minorHAnsi"/>
          <w:sz w:val="36"/>
          <w:szCs w:val="36"/>
        </w:rPr>
        <w:t>to use with Basal Alignment Project Lessons</w:t>
      </w:r>
    </w:p>
    <w:p w14:paraId="0221F4E8" w14:textId="77777777" w:rsidR="002E7541" w:rsidRPr="00C35538" w:rsidRDefault="002E7541" w:rsidP="002E7541">
      <w:pPr>
        <w:jc w:val="center"/>
        <w:rPr>
          <w:rFonts w:cstheme="minorHAnsi"/>
          <w:sz w:val="36"/>
          <w:szCs w:val="36"/>
        </w:rPr>
      </w:pPr>
    </w:p>
    <w:p w14:paraId="1CA89597" w14:textId="77777777" w:rsidR="002E7541" w:rsidRPr="00887983" w:rsidRDefault="002E7541" w:rsidP="002E7541">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4E29F251" w14:textId="77777777" w:rsidR="002E7541" w:rsidRDefault="002E7541" w:rsidP="002E7541">
      <w:pPr>
        <w:rPr>
          <w:rFonts w:cstheme="minorHAnsi"/>
          <w:b/>
          <w:sz w:val="28"/>
          <w:szCs w:val="28"/>
        </w:rPr>
      </w:pPr>
    </w:p>
    <w:p w14:paraId="0A7F921B" w14:textId="6BBD09B2" w:rsidR="002E7541" w:rsidRPr="00BB4479" w:rsidRDefault="002E7541" w:rsidP="002E7541">
      <w:pPr>
        <w:rPr>
          <w:rFonts w:cstheme="minorHAnsi"/>
          <w:b/>
          <w:sz w:val="28"/>
          <w:szCs w:val="28"/>
        </w:rPr>
      </w:pPr>
      <w:bookmarkStart w:id="2" w:name="_GoBack"/>
      <w:bookmarkEnd w:id="2"/>
      <w:r w:rsidRPr="00C35538">
        <w:rPr>
          <w:rFonts w:cstheme="minorHAnsi"/>
          <w:b/>
          <w:sz w:val="28"/>
          <w:szCs w:val="28"/>
        </w:rPr>
        <w:t xml:space="preserve">Before the reading:  </w:t>
      </w:r>
    </w:p>
    <w:p w14:paraId="5B14DDE3" w14:textId="77777777" w:rsidR="002E7541" w:rsidRPr="00C35538" w:rsidRDefault="002E7541" w:rsidP="002E7541">
      <w:pPr>
        <w:pStyle w:val="ListParagraph"/>
        <w:numPr>
          <w:ilvl w:val="0"/>
          <w:numId w:val="17"/>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4A9143A0" w14:textId="77777777" w:rsidR="002E7541" w:rsidRPr="00C35538" w:rsidRDefault="002E7541" w:rsidP="002E7541">
      <w:pPr>
        <w:pStyle w:val="ListParagraph"/>
        <w:rPr>
          <w:rFonts w:cstheme="minorHAnsi"/>
        </w:rPr>
      </w:pPr>
    </w:p>
    <w:p w14:paraId="41DC3C1F" w14:textId="77777777" w:rsidR="002E7541" w:rsidRDefault="002E7541" w:rsidP="002E7541">
      <w:pPr>
        <w:pStyle w:val="ListParagraph"/>
        <w:numPr>
          <w:ilvl w:val="0"/>
          <w:numId w:val="19"/>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14:paraId="38FB59CA" w14:textId="77777777" w:rsidR="002E7541" w:rsidRPr="00C35538" w:rsidRDefault="002E7541" w:rsidP="002E7541">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1DB05CC6" w14:textId="77777777" w:rsidR="002E7541" w:rsidRDefault="002E7541" w:rsidP="002E7541">
      <w:pPr>
        <w:pStyle w:val="ListParagraph"/>
        <w:numPr>
          <w:ilvl w:val="0"/>
          <w:numId w:val="2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11E3C8DC" w14:textId="77777777" w:rsidR="002E7541" w:rsidRDefault="002E7541" w:rsidP="002E7541">
      <w:pPr>
        <w:pStyle w:val="ListParagraph"/>
        <w:numPr>
          <w:ilvl w:val="0"/>
          <w:numId w:val="2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6A9D6AD9" w14:textId="77777777" w:rsidR="002E7541" w:rsidRDefault="002E7541" w:rsidP="002E7541">
      <w:pPr>
        <w:pStyle w:val="ListParagraph"/>
        <w:numPr>
          <w:ilvl w:val="0"/>
          <w:numId w:val="23"/>
        </w:numPr>
        <w:spacing w:after="160" w:line="256" w:lineRule="auto"/>
        <w:rPr>
          <w:rFonts w:cstheme="minorHAnsi"/>
        </w:rPr>
      </w:pPr>
      <w:r>
        <w:rPr>
          <w:rFonts w:cstheme="minorHAnsi"/>
        </w:rPr>
        <w:t xml:space="preserve">Keep a word wall or word bank where these new words can be added and that students can access later. </w:t>
      </w:r>
    </w:p>
    <w:p w14:paraId="3418F940" w14:textId="77777777" w:rsidR="002E7541" w:rsidRDefault="002E7541" w:rsidP="002E7541">
      <w:pPr>
        <w:pStyle w:val="ListParagraph"/>
        <w:numPr>
          <w:ilvl w:val="0"/>
          <w:numId w:val="2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D1ECDBD" w14:textId="77777777" w:rsidR="002E7541" w:rsidRDefault="002E7541" w:rsidP="002E7541">
      <w:pPr>
        <w:pStyle w:val="ListParagraph"/>
        <w:numPr>
          <w:ilvl w:val="0"/>
          <w:numId w:val="23"/>
        </w:numPr>
        <w:spacing w:after="160" w:line="256" w:lineRule="auto"/>
        <w:rPr>
          <w:rFonts w:cstheme="minorHAnsi"/>
        </w:rPr>
      </w:pPr>
      <w:r>
        <w:rPr>
          <w:rFonts w:cstheme="minorHAnsi"/>
        </w:rPr>
        <w:t>Create pictures using the word. These can even be added to your word wall!</w:t>
      </w:r>
    </w:p>
    <w:p w14:paraId="61C79C0E" w14:textId="77777777" w:rsidR="002E7541" w:rsidRDefault="002E7541" w:rsidP="002E7541">
      <w:pPr>
        <w:pStyle w:val="ListParagraph"/>
        <w:numPr>
          <w:ilvl w:val="0"/>
          <w:numId w:val="23"/>
        </w:numPr>
        <w:spacing w:after="160" w:line="256" w:lineRule="auto"/>
        <w:rPr>
          <w:rFonts w:cstheme="minorHAnsi"/>
        </w:rPr>
      </w:pPr>
      <w:r w:rsidRPr="00887983">
        <w:rPr>
          <w:rFonts w:cstheme="minorHAnsi"/>
        </w:rPr>
        <w:t xml:space="preserve">Create lists of synonyms and antonyms for the word. </w:t>
      </w:r>
      <w:bookmarkStart w:id="4" w:name="_Hlk525125549"/>
    </w:p>
    <w:p w14:paraId="41BAC178" w14:textId="77777777" w:rsidR="002E7541" w:rsidRPr="00887983" w:rsidRDefault="002E7541" w:rsidP="002E7541">
      <w:pPr>
        <w:pStyle w:val="ListParagraph"/>
        <w:numPr>
          <w:ilvl w:val="0"/>
          <w:numId w:val="2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14:paraId="349CE027" w14:textId="77777777" w:rsidR="002E7541" w:rsidRPr="00BA3B4C" w:rsidRDefault="002E7541" w:rsidP="002E7541">
      <w:pPr>
        <w:pStyle w:val="ListParagraph"/>
        <w:numPr>
          <w:ilvl w:val="1"/>
          <w:numId w:val="1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14FFD8E" w14:textId="77777777" w:rsidR="002E7541" w:rsidRDefault="002E7541" w:rsidP="002E7541">
      <w:pPr>
        <w:pStyle w:val="ListParagraph"/>
        <w:ind w:left="1440"/>
        <w:rPr>
          <w:rFonts w:cstheme="minorHAnsi"/>
        </w:rPr>
      </w:pPr>
    </w:p>
    <w:p w14:paraId="74BEEBB4" w14:textId="77777777" w:rsidR="002E7541" w:rsidRPr="00580EBE" w:rsidRDefault="002E7541" w:rsidP="002E7541">
      <w:pPr>
        <w:pStyle w:val="ListParagraph"/>
        <w:numPr>
          <w:ilvl w:val="0"/>
          <w:numId w:val="18"/>
        </w:numPr>
        <w:spacing w:after="160" w:line="254" w:lineRule="auto"/>
        <w:rPr>
          <w:rFonts w:cstheme="minorHAnsi"/>
        </w:rPr>
      </w:pPr>
      <w:r w:rsidRPr="00580EBE">
        <w:rPr>
          <w:rFonts w:cstheme="minorHAnsi"/>
        </w:rPr>
        <w:t xml:space="preserve">Use graphic organizers to help introduce content. </w:t>
      </w:r>
    </w:p>
    <w:p w14:paraId="5B653E4B" w14:textId="77777777" w:rsidR="002E7541" w:rsidRDefault="002E7541" w:rsidP="002E7541">
      <w:pPr>
        <w:pStyle w:val="ListParagraph"/>
        <w:rPr>
          <w:rFonts w:cstheme="minorHAnsi"/>
          <w:b/>
        </w:rPr>
      </w:pPr>
    </w:p>
    <w:p w14:paraId="5613A9D2" w14:textId="77777777" w:rsidR="002E7541" w:rsidRDefault="002E7541" w:rsidP="002E7541">
      <w:pPr>
        <w:pStyle w:val="ListParagraph"/>
        <w:rPr>
          <w:rFonts w:cstheme="minorHAnsi"/>
          <w:b/>
        </w:rPr>
      </w:pPr>
      <w:r>
        <w:rPr>
          <w:rFonts w:cstheme="minorHAnsi"/>
          <w:b/>
        </w:rPr>
        <w:t xml:space="preserve">Examples of Activities:  </w:t>
      </w:r>
    </w:p>
    <w:p w14:paraId="4B66D0AE" w14:textId="77777777" w:rsidR="002E7541" w:rsidRPr="00580EBE" w:rsidRDefault="002E7541" w:rsidP="002E7541">
      <w:pPr>
        <w:pStyle w:val="ListParagraph"/>
        <w:numPr>
          <w:ilvl w:val="0"/>
          <w:numId w:val="20"/>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4260728F" w14:textId="77777777" w:rsidR="002E7541" w:rsidRPr="00580EBE" w:rsidRDefault="002E7541" w:rsidP="002E7541">
      <w:pPr>
        <w:pStyle w:val="ListParagraph"/>
        <w:numPr>
          <w:ilvl w:val="0"/>
          <w:numId w:val="20"/>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0917BF81" w14:textId="77777777" w:rsidR="002E7541" w:rsidRPr="00BB4479" w:rsidRDefault="002E7541" w:rsidP="002E7541">
      <w:pPr>
        <w:pStyle w:val="ListParagraph"/>
        <w:numPr>
          <w:ilvl w:val="0"/>
          <w:numId w:val="2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6F1A6C63" w14:textId="77777777" w:rsidR="002E7541" w:rsidRDefault="002E7541" w:rsidP="002E7541">
      <w:pPr>
        <w:pStyle w:val="ListParagraph"/>
        <w:rPr>
          <w:rFonts w:cstheme="minorHAnsi"/>
        </w:rPr>
      </w:pPr>
    </w:p>
    <w:p w14:paraId="63BCF877" w14:textId="77777777" w:rsidR="002E7541" w:rsidRDefault="002E7541" w:rsidP="002E7541">
      <w:pPr>
        <w:rPr>
          <w:rFonts w:cstheme="minorHAnsi"/>
          <w:b/>
        </w:rPr>
      </w:pPr>
      <w:r w:rsidRPr="00580EBE">
        <w:rPr>
          <w:rFonts w:cstheme="minorHAnsi"/>
          <w:b/>
          <w:sz w:val="28"/>
          <w:szCs w:val="28"/>
        </w:rPr>
        <w:t>During reading</w:t>
      </w:r>
      <w:r>
        <w:rPr>
          <w:rFonts w:cstheme="minorHAnsi"/>
          <w:b/>
        </w:rPr>
        <w:t xml:space="preserve">:  </w:t>
      </w:r>
    </w:p>
    <w:p w14:paraId="6394D9A6" w14:textId="77777777" w:rsidR="002E7541" w:rsidRDefault="002E7541" w:rsidP="002E7541">
      <w:pPr>
        <w:pStyle w:val="ListParagraph"/>
        <w:rPr>
          <w:rFonts w:cstheme="minorHAnsi"/>
        </w:rPr>
      </w:pPr>
    </w:p>
    <w:p w14:paraId="606EAF23" w14:textId="77777777" w:rsidR="002E7541" w:rsidRDefault="002E7541" w:rsidP="002E7541">
      <w:pPr>
        <w:pStyle w:val="ListParagraph"/>
        <w:numPr>
          <w:ilvl w:val="0"/>
          <w:numId w:val="2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1141B8E5" w14:textId="77777777" w:rsidR="002E7541" w:rsidRDefault="002E7541" w:rsidP="002E7541">
      <w:pPr>
        <w:pStyle w:val="ListParagraph"/>
        <w:rPr>
          <w:rFonts w:cstheme="minorHAnsi"/>
        </w:rPr>
      </w:pPr>
    </w:p>
    <w:p w14:paraId="215EE13D" w14:textId="77777777" w:rsidR="002E7541" w:rsidRDefault="002E7541" w:rsidP="002E7541">
      <w:pPr>
        <w:pStyle w:val="ListParagraph"/>
        <w:numPr>
          <w:ilvl w:val="0"/>
          <w:numId w:val="2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4FF3B5E7" w14:textId="77777777" w:rsidR="002E7541" w:rsidRDefault="002E7541" w:rsidP="002E7541">
      <w:pPr>
        <w:pStyle w:val="ListParagraph"/>
        <w:rPr>
          <w:rFonts w:cstheme="minorHAnsi"/>
        </w:rPr>
      </w:pPr>
    </w:p>
    <w:p w14:paraId="53964977" w14:textId="77777777" w:rsidR="002E7541" w:rsidRDefault="002E7541" w:rsidP="002E7541">
      <w:pPr>
        <w:pStyle w:val="ListParagraph"/>
        <w:numPr>
          <w:ilvl w:val="0"/>
          <w:numId w:val="2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478D3F4F" w14:textId="77777777" w:rsidR="002E7541" w:rsidRDefault="002E7541" w:rsidP="002E7541">
      <w:pPr>
        <w:pStyle w:val="ListParagraph"/>
        <w:rPr>
          <w:rFonts w:cstheme="minorHAnsi"/>
        </w:rPr>
      </w:pPr>
    </w:p>
    <w:p w14:paraId="10C294D1" w14:textId="77777777" w:rsidR="002E7541" w:rsidRDefault="002E7541" w:rsidP="002E7541">
      <w:pPr>
        <w:pStyle w:val="ListParagraph"/>
        <w:numPr>
          <w:ilvl w:val="0"/>
          <w:numId w:val="2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13D3C49C" w14:textId="77777777" w:rsidR="002E7541" w:rsidRDefault="002E7541" w:rsidP="002E7541">
      <w:pPr>
        <w:pStyle w:val="ListParagraph"/>
        <w:rPr>
          <w:rFonts w:cstheme="minorHAnsi"/>
        </w:rPr>
      </w:pPr>
    </w:p>
    <w:p w14:paraId="3E2A4E5E" w14:textId="77777777" w:rsidR="002E7541" w:rsidRPr="002822BB" w:rsidRDefault="002E7541" w:rsidP="002E7541">
      <w:pPr>
        <w:pStyle w:val="ListParagraph"/>
        <w:numPr>
          <w:ilvl w:val="0"/>
          <w:numId w:val="21"/>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780D40BD" w14:textId="77777777" w:rsidR="002E7541" w:rsidRDefault="002E7541" w:rsidP="002E7541">
      <w:pPr>
        <w:pStyle w:val="ListParagraph"/>
        <w:rPr>
          <w:rFonts w:cstheme="minorHAnsi"/>
          <w:b/>
        </w:rPr>
      </w:pPr>
      <w:r>
        <w:rPr>
          <w:rFonts w:cstheme="minorHAnsi"/>
          <w:b/>
        </w:rPr>
        <w:t xml:space="preserve">Examples of Activities:  </w:t>
      </w:r>
    </w:p>
    <w:p w14:paraId="2F7995A3" w14:textId="77777777" w:rsidR="002E7541" w:rsidRDefault="002E7541" w:rsidP="002E7541">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14:paraId="666E552B" w14:textId="77777777" w:rsidR="002E7541" w:rsidRDefault="002E7541" w:rsidP="002E7541">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14:paraId="31C65359" w14:textId="77777777" w:rsidR="002E7541" w:rsidRDefault="002E7541" w:rsidP="002E7541">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14:paraId="2078596C" w14:textId="77777777" w:rsidR="002E7541" w:rsidRDefault="002E7541" w:rsidP="002E7541">
      <w:pPr>
        <w:pStyle w:val="ListParagraph"/>
        <w:numPr>
          <w:ilvl w:val="0"/>
          <w:numId w:val="25"/>
        </w:numPr>
        <w:spacing w:after="160" w:line="254" w:lineRule="auto"/>
        <w:rPr>
          <w:rFonts w:cstheme="minorHAnsi"/>
        </w:rPr>
      </w:pPr>
      <w:r>
        <w:rPr>
          <w:rFonts w:cstheme="minorHAnsi"/>
        </w:rPr>
        <w:t xml:space="preserve">Have students discuss the author’s word choice.  </w:t>
      </w:r>
    </w:p>
    <w:p w14:paraId="440B40C7" w14:textId="77777777" w:rsidR="002E7541" w:rsidRDefault="002E7541" w:rsidP="002E7541">
      <w:pPr>
        <w:pStyle w:val="ListParagraph"/>
        <w:rPr>
          <w:rFonts w:cstheme="minorHAnsi"/>
        </w:rPr>
      </w:pPr>
    </w:p>
    <w:p w14:paraId="7EC0E323" w14:textId="77777777" w:rsidR="002E7541" w:rsidRDefault="002E7541" w:rsidP="002E7541">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14:paraId="48D6B58B" w14:textId="77777777" w:rsidR="002E7541" w:rsidRDefault="002E7541" w:rsidP="002E7541">
      <w:pPr>
        <w:pStyle w:val="ListParagraph"/>
        <w:rPr>
          <w:rFonts w:cstheme="minorHAnsi"/>
        </w:rPr>
      </w:pPr>
      <w:r>
        <w:rPr>
          <w:rFonts w:cstheme="minorHAnsi"/>
          <w:b/>
        </w:rPr>
        <w:t>Examples of Activities:</w:t>
      </w:r>
      <w:r>
        <w:rPr>
          <w:rFonts w:cstheme="minorHAnsi"/>
        </w:rPr>
        <w:t xml:space="preserve">  </w:t>
      </w:r>
    </w:p>
    <w:p w14:paraId="6FFF6AD6" w14:textId="77777777" w:rsidR="002E7541" w:rsidRDefault="002E7541" w:rsidP="002E7541">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34B28FAD" w14:textId="77777777" w:rsidR="002E7541" w:rsidRDefault="002E7541" w:rsidP="002E7541">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13EA41C" w14:textId="77777777" w:rsidR="002E7541" w:rsidRPr="003A0E41" w:rsidRDefault="002E7541" w:rsidP="002E7541">
      <w:pPr>
        <w:pStyle w:val="ListParagraph"/>
        <w:numPr>
          <w:ilvl w:val="0"/>
          <w:numId w:val="26"/>
        </w:numPr>
        <w:spacing w:after="160" w:line="254" w:lineRule="auto"/>
        <w:rPr>
          <w:rFonts w:cstheme="minorHAnsi"/>
          <w:b/>
        </w:rPr>
      </w:pPr>
      <w:r>
        <w:rPr>
          <w:rFonts w:cstheme="minorHAnsi"/>
        </w:rPr>
        <w:t xml:space="preserve">If you had students fill in a KWL, have them fill in the “L” section as they read the passage. </w:t>
      </w:r>
    </w:p>
    <w:p w14:paraId="1B2A8BDC" w14:textId="77777777" w:rsidR="002E7541" w:rsidRDefault="002E7541" w:rsidP="002E7541">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14:paraId="4A44278D" w14:textId="77777777" w:rsidR="002E7541" w:rsidRDefault="002E7541" w:rsidP="002E7541">
      <w:pPr>
        <w:pStyle w:val="ListParagraph"/>
        <w:numPr>
          <w:ilvl w:val="0"/>
          <w:numId w:val="1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33AE21A4" w14:textId="77777777" w:rsidR="002E7541" w:rsidRPr="0059018A" w:rsidRDefault="002E7541" w:rsidP="002E7541">
      <w:pPr>
        <w:pStyle w:val="ListParagraph"/>
        <w:numPr>
          <w:ilvl w:val="0"/>
          <w:numId w:val="15"/>
        </w:numPr>
        <w:spacing w:after="160" w:line="254" w:lineRule="auto"/>
        <w:rPr>
          <w:rFonts w:cstheme="minorHAnsi"/>
        </w:rPr>
      </w:pPr>
      <w:r w:rsidRPr="0059018A">
        <w:rPr>
          <w:rFonts w:cstheme="minorHAnsi"/>
        </w:rPr>
        <w:t>Identify any text features such as captions and discuss how they contribute to meaning.</w:t>
      </w:r>
    </w:p>
    <w:p w14:paraId="3A4D6D1E" w14:textId="77777777" w:rsidR="002E7541" w:rsidRPr="00782445" w:rsidRDefault="002E7541" w:rsidP="002E7541">
      <w:pPr>
        <w:pStyle w:val="ListParagraph"/>
        <w:rPr>
          <w:rFonts w:cstheme="minorHAnsi"/>
          <w:b/>
        </w:rPr>
      </w:pPr>
    </w:p>
    <w:p w14:paraId="475FD7E3" w14:textId="77777777" w:rsidR="002E7541" w:rsidRPr="00FA3362" w:rsidRDefault="002E7541" w:rsidP="002E7541">
      <w:pPr>
        <w:rPr>
          <w:rFonts w:cstheme="minorHAnsi"/>
          <w:b/>
          <w:sz w:val="28"/>
          <w:szCs w:val="28"/>
        </w:rPr>
      </w:pPr>
      <w:r w:rsidRPr="00FA3362">
        <w:rPr>
          <w:rFonts w:cstheme="minorHAnsi"/>
          <w:b/>
          <w:sz w:val="28"/>
          <w:szCs w:val="28"/>
        </w:rPr>
        <w:t xml:space="preserve">After reading:  </w:t>
      </w:r>
    </w:p>
    <w:p w14:paraId="42E9FDF3" w14:textId="77777777" w:rsidR="002E7541" w:rsidRDefault="002E7541" w:rsidP="002E7541">
      <w:pPr>
        <w:pStyle w:val="ListParagraph"/>
        <w:numPr>
          <w:ilvl w:val="0"/>
          <w:numId w:val="1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25C02EFE" w14:textId="77777777" w:rsidR="002E7541" w:rsidRPr="00A63EAE" w:rsidRDefault="002E7541" w:rsidP="002E7541">
      <w:pPr>
        <w:pStyle w:val="ListParagraph"/>
        <w:spacing w:line="256" w:lineRule="auto"/>
        <w:rPr>
          <w:rFonts w:cstheme="minorHAnsi"/>
        </w:rPr>
      </w:pPr>
    </w:p>
    <w:p w14:paraId="58D78656" w14:textId="77777777" w:rsidR="002E7541" w:rsidRDefault="002E7541" w:rsidP="002E7541">
      <w:pPr>
        <w:pStyle w:val="ListParagraph"/>
        <w:numPr>
          <w:ilvl w:val="0"/>
          <w:numId w:val="2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5F4976B2" w14:textId="77777777" w:rsidR="002E7541" w:rsidRDefault="002E7541" w:rsidP="002E7541">
      <w:pPr>
        <w:pStyle w:val="ListParagraph"/>
        <w:rPr>
          <w:rFonts w:cstheme="minorHAnsi"/>
        </w:rPr>
      </w:pPr>
    </w:p>
    <w:p w14:paraId="205B6242" w14:textId="77777777" w:rsidR="002E7541" w:rsidRPr="00FA3362" w:rsidRDefault="002E7541" w:rsidP="002E7541">
      <w:pPr>
        <w:pStyle w:val="ListParagraph"/>
        <w:numPr>
          <w:ilvl w:val="0"/>
          <w:numId w:val="1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6CD53E6A" w14:textId="77777777" w:rsidR="002E7541" w:rsidRDefault="002E7541" w:rsidP="002E7541">
      <w:pPr>
        <w:pStyle w:val="ListParagraph"/>
        <w:rPr>
          <w:rFonts w:cstheme="minorHAnsi"/>
        </w:rPr>
      </w:pPr>
    </w:p>
    <w:p w14:paraId="4BC84A70" w14:textId="77777777" w:rsidR="002E7541" w:rsidRPr="00FA3362" w:rsidRDefault="002E7541" w:rsidP="002E7541">
      <w:pPr>
        <w:pStyle w:val="ListParagraph"/>
        <w:numPr>
          <w:ilvl w:val="0"/>
          <w:numId w:val="16"/>
        </w:numPr>
        <w:spacing w:after="160" w:line="254" w:lineRule="auto"/>
        <w:rPr>
          <w:rFonts w:cstheme="minorHAnsi"/>
          <w:b/>
        </w:rPr>
      </w:pPr>
      <w:r w:rsidRPr="00FA3362">
        <w:rPr>
          <w:rFonts w:cstheme="minorHAnsi"/>
        </w:rPr>
        <w:t>Reinforce new vocabulary using multiple modalities</w:t>
      </w:r>
    </w:p>
    <w:p w14:paraId="5DDC941C" w14:textId="77777777" w:rsidR="002E7541" w:rsidRPr="00FA3362" w:rsidRDefault="002E7541" w:rsidP="002E7541">
      <w:pPr>
        <w:pStyle w:val="ListParagraph"/>
        <w:rPr>
          <w:rFonts w:cstheme="minorHAnsi"/>
          <w:b/>
        </w:rPr>
      </w:pPr>
    </w:p>
    <w:p w14:paraId="722AE5D0" w14:textId="77777777" w:rsidR="002E7541" w:rsidRPr="00FA3362" w:rsidRDefault="002E7541" w:rsidP="002E7541">
      <w:pPr>
        <w:pStyle w:val="ListParagraph"/>
        <w:rPr>
          <w:rFonts w:cstheme="minorHAnsi"/>
          <w:b/>
        </w:rPr>
      </w:pPr>
      <w:r w:rsidRPr="00FA3362">
        <w:rPr>
          <w:rFonts w:cstheme="minorHAnsi"/>
          <w:b/>
        </w:rPr>
        <w:t xml:space="preserve">Examples of activities: </w:t>
      </w:r>
    </w:p>
    <w:p w14:paraId="72BF4F20" w14:textId="77777777" w:rsidR="002E7541" w:rsidRDefault="002E7541" w:rsidP="002E7541">
      <w:pPr>
        <w:pStyle w:val="ListParagraph"/>
        <w:numPr>
          <w:ilvl w:val="0"/>
          <w:numId w:val="2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304B747D" w14:textId="77777777" w:rsidR="002E7541" w:rsidRDefault="002E7541" w:rsidP="002E7541">
      <w:pPr>
        <w:pStyle w:val="ListParagraph"/>
        <w:numPr>
          <w:ilvl w:val="0"/>
          <w:numId w:val="27"/>
        </w:numPr>
        <w:spacing w:after="160" w:line="254" w:lineRule="auto"/>
        <w:rPr>
          <w:rFonts w:cstheme="minorHAnsi"/>
        </w:rPr>
      </w:pPr>
      <w:r>
        <w:rPr>
          <w:rFonts w:cstheme="minorHAnsi"/>
        </w:rPr>
        <w:t xml:space="preserve">Require students to include the words introduced before reading in the culminating writing task. </w:t>
      </w:r>
    </w:p>
    <w:p w14:paraId="59C0AE9C" w14:textId="77777777" w:rsidR="002E7541" w:rsidRDefault="002E7541" w:rsidP="002E7541">
      <w:pPr>
        <w:pStyle w:val="ListParagraph"/>
        <w:numPr>
          <w:ilvl w:val="0"/>
          <w:numId w:val="2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4FF77049" w14:textId="77777777" w:rsidR="002E7541" w:rsidRDefault="002E7541" w:rsidP="002E7541">
      <w:pPr>
        <w:pStyle w:val="ListParagraph"/>
        <w:numPr>
          <w:ilvl w:val="0"/>
          <w:numId w:val="2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29B83A6" w14:textId="77777777" w:rsidR="002E7541" w:rsidRPr="00AC4FB6" w:rsidRDefault="002E7541" w:rsidP="002E7541">
      <w:pPr>
        <w:pStyle w:val="ListParagraph"/>
        <w:ind w:left="1440"/>
        <w:rPr>
          <w:rFonts w:cstheme="minorHAnsi"/>
        </w:rPr>
      </w:pPr>
    </w:p>
    <w:p w14:paraId="03165D10" w14:textId="77777777" w:rsidR="002E7541" w:rsidRDefault="002E7541" w:rsidP="002E7541">
      <w:pPr>
        <w:pStyle w:val="ListParagraph"/>
        <w:numPr>
          <w:ilvl w:val="0"/>
          <w:numId w:val="16"/>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5"/>
    </w:p>
    <w:p w14:paraId="0BFCD58E" w14:textId="77777777" w:rsidR="002E7541" w:rsidRPr="00A63EAE" w:rsidRDefault="002E7541" w:rsidP="002E7541">
      <w:pPr>
        <w:pStyle w:val="ListParagraph"/>
        <w:rPr>
          <w:rFonts w:cstheme="minorHAnsi"/>
        </w:rPr>
      </w:pPr>
    </w:p>
    <w:p w14:paraId="7D99588A" w14:textId="77777777" w:rsidR="002E7541" w:rsidRDefault="002E7541" w:rsidP="002E7541">
      <w:pPr>
        <w:pStyle w:val="ListParagraph"/>
        <w:numPr>
          <w:ilvl w:val="0"/>
          <w:numId w:val="16"/>
        </w:numPr>
        <w:spacing w:after="160" w:line="254" w:lineRule="auto"/>
        <w:rPr>
          <w:rFonts w:cstheme="minorHAnsi"/>
        </w:rPr>
      </w:pPr>
      <w:r>
        <w:rPr>
          <w:rFonts w:cstheme="minorHAnsi"/>
        </w:rPr>
        <w:t>Provide differentiated scaffolds for writing assignments based on students’ English language proficiency levels.</w:t>
      </w:r>
    </w:p>
    <w:p w14:paraId="7EE6A08E" w14:textId="77777777" w:rsidR="002E7541" w:rsidRDefault="002E7541" w:rsidP="002E7541">
      <w:pPr>
        <w:pStyle w:val="ListParagraph"/>
        <w:rPr>
          <w:rFonts w:cstheme="minorHAnsi"/>
          <w:b/>
        </w:rPr>
      </w:pPr>
    </w:p>
    <w:p w14:paraId="70AA5102" w14:textId="77777777" w:rsidR="002E7541" w:rsidRDefault="002E7541" w:rsidP="002E7541">
      <w:pPr>
        <w:pStyle w:val="ListParagraph"/>
        <w:rPr>
          <w:rFonts w:cstheme="minorHAnsi"/>
        </w:rPr>
      </w:pPr>
      <w:r>
        <w:rPr>
          <w:rFonts w:cstheme="minorHAnsi"/>
          <w:b/>
        </w:rPr>
        <w:t>Examples of Activities:</w:t>
      </w:r>
      <w:r>
        <w:rPr>
          <w:rFonts w:cstheme="minorHAnsi"/>
        </w:rPr>
        <w:t xml:space="preserve"> </w:t>
      </w:r>
    </w:p>
    <w:p w14:paraId="50F2A972" w14:textId="77777777" w:rsidR="002E7541" w:rsidRDefault="002E7541" w:rsidP="002E7541">
      <w:pPr>
        <w:pStyle w:val="ListParagraph"/>
        <w:numPr>
          <w:ilvl w:val="0"/>
          <w:numId w:val="24"/>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085B4DAA" w14:textId="77777777" w:rsidR="002E7541" w:rsidRDefault="002E7541" w:rsidP="002E7541">
      <w:pPr>
        <w:pStyle w:val="ListParagraph"/>
        <w:numPr>
          <w:ilvl w:val="0"/>
          <w:numId w:val="24"/>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31BF1EAB" w14:textId="77777777" w:rsidR="002E7541" w:rsidRDefault="002E7541" w:rsidP="002E7541">
      <w:pPr>
        <w:pStyle w:val="ListParagraph"/>
        <w:numPr>
          <w:ilvl w:val="0"/>
          <w:numId w:val="2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C084A89" w14:textId="77777777" w:rsidR="002E7541" w:rsidRPr="00911037" w:rsidRDefault="002E7541" w:rsidP="002E7541">
      <w:pPr>
        <w:pStyle w:val="ListParagraph"/>
        <w:numPr>
          <w:ilvl w:val="0"/>
          <w:numId w:val="2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35201707" w14:textId="77777777" w:rsidR="002E7541" w:rsidRDefault="002E7541" w:rsidP="002E7541">
      <w:pPr>
        <w:pStyle w:val="ListParagraph"/>
        <w:numPr>
          <w:ilvl w:val="0"/>
          <w:numId w:val="1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2AB978A9" w14:textId="77777777" w:rsidR="00373A13" w:rsidRPr="0017216C" w:rsidRDefault="00373A13" w:rsidP="00373A13">
      <w:pPr>
        <w:spacing w:line="276" w:lineRule="auto"/>
        <w:rPr>
          <w:rFonts w:ascii="Comic Sans MS" w:hAnsi="Comic Sans MS"/>
          <w:b/>
          <w:sz w:val="20"/>
        </w:rPr>
      </w:pPr>
    </w:p>
    <w:p w14:paraId="29A8A294" w14:textId="77777777" w:rsidR="00373A13" w:rsidRPr="0017216C" w:rsidRDefault="00373A13" w:rsidP="00373A13">
      <w:pPr>
        <w:rPr>
          <w:rFonts w:ascii="Comic Sans MS" w:hAnsi="Comic Sans MS"/>
          <w:sz w:val="20"/>
        </w:rPr>
      </w:pPr>
    </w:p>
    <w:p w14:paraId="4571DDDC" w14:textId="77777777" w:rsidR="00823FF4" w:rsidRPr="0017216C" w:rsidRDefault="00823FF4" w:rsidP="002A3704">
      <w:pPr>
        <w:spacing w:line="276" w:lineRule="auto"/>
        <w:ind w:right="1080"/>
        <w:rPr>
          <w:rFonts w:ascii="Comic Sans MS" w:hAnsi="Comic Sans MS"/>
          <w:sz w:val="20"/>
        </w:rPr>
      </w:pPr>
    </w:p>
    <w:sectPr w:rsidR="00823FF4" w:rsidRPr="0017216C"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25003B" w:csb1="00000000"/>
  </w:font>
  <w:font w:name="Cambria">
    <w:panose1 w:val="02040503050406030204"/>
    <w:charset w:val="00"/>
    <w:family w:val="roman"/>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987F16"/>
    <w:multiLevelType w:val="hybridMultilevel"/>
    <w:tmpl w:val="70E0A0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14"/>
  </w:num>
  <w:num w:numId="3">
    <w:abstractNumId w:val="18"/>
  </w:num>
  <w:num w:numId="4">
    <w:abstractNumId w:val="24"/>
  </w:num>
  <w:num w:numId="5">
    <w:abstractNumId w:val="0"/>
  </w:num>
  <w:num w:numId="6">
    <w:abstractNumId w:val="7"/>
  </w:num>
  <w:num w:numId="7">
    <w:abstractNumId w:val="9"/>
  </w:num>
  <w:num w:numId="8">
    <w:abstractNumId w:val="10"/>
  </w:num>
  <w:num w:numId="9">
    <w:abstractNumId w:val="26"/>
  </w:num>
  <w:num w:numId="10">
    <w:abstractNumId w:val="4"/>
  </w:num>
  <w:num w:numId="11">
    <w:abstractNumId w:val="8"/>
  </w:num>
  <w:num w:numId="12">
    <w:abstractNumId w:val="16"/>
  </w:num>
  <w:num w:numId="13">
    <w:abstractNumId w:val="13"/>
  </w:num>
  <w:num w:numId="14">
    <w:abstractNumId w:val="5"/>
  </w:num>
  <w:num w:numId="15">
    <w:abstractNumId w:val="6"/>
  </w:num>
  <w:num w:numId="16">
    <w:abstractNumId w:val="12"/>
  </w:num>
  <w:num w:numId="17">
    <w:abstractNumId w:val="22"/>
  </w:num>
  <w:num w:numId="18">
    <w:abstractNumId w:val="21"/>
  </w:num>
  <w:num w:numId="19">
    <w:abstractNumId w:val="1"/>
  </w:num>
  <w:num w:numId="20">
    <w:abstractNumId w:val="3"/>
  </w:num>
  <w:num w:numId="21">
    <w:abstractNumId w:val="23"/>
  </w:num>
  <w:num w:numId="22">
    <w:abstractNumId w:val="11"/>
  </w:num>
  <w:num w:numId="23">
    <w:abstractNumId w:val="25"/>
  </w:num>
  <w:num w:numId="24">
    <w:abstractNumId w:val="17"/>
  </w:num>
  <w:num w:numId="25">
    <w:abstractNumId w:val="2"/>
  </w:num>
  <w:num w:numId="26">
    <w:abstractNumId w:val="1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14AE"/>
    <w:rsid w:val="000329C2"/>
    <w:rsid w:val="00036659"/>
    <w:rsid w:val="00056426"/>
    <w:rsid w:val="000807FA"/>
    <w:rsid w:val="00086D50"/>
    <w:rsid w:val="000B28D1"/>
    <w:rsid w:val="000D33C4"/>
    <w:rsid w:val="000D4E90"/>
    <w:rsid w:val="000D7977"/>
    <w:rsid w:val="000E170A"/>
    <w:rsid w:val="0012405B"/>
    <w:rsid w:val="001253A3"/>
    <w:rsid w:val="00126738"/>
    <w:rsid w:val="001366C1"/>
    <w:rsid w:val="00144147"/>
    <w:rsid w:val="00152032"/>
    <w:rsid w:val="001547B0"/>
    <w:rsid w:val="0017216C"/>
    <w:rsid w:val="00187633"/>
    <w:rsid w:val="00196573"/>
    <w:rsid w:val="001A393D"/>
    <w:rsid w:val="001A3F7F"/>
    <w:rsid w:val="001B095C"/>
    <w:rsid w:val="001B527C"/>
    <w:rsid w:val="001C323B"/>
    <w:rsid w:val="001D0865"/>
    <w:rsid w:val="00201048"/>
    <w:rsid w:val="00203669"/>
    <w:rsid w:val="00231CD0"/>
    <w:rsid w:val="00242883"/>
    <w:rsid w:val="002439E2"/>
    <w:rsid w:val="00244B63"/>
    <w:rsid w:val="002514FD"/>
    <w:rsid w:val="00267CFB"/>
    <w:rsid w:val="00280D21"/>
    <w:rsid w:val="002872E0"/>
    <w:rsid w:val="00297012"/>
    <w:rsid w:val="002A3704"/>
    <w:rsid w:val="002B192E"/>
    <w:rsid w:val="002C160B"/>
    <w:rsid w:val="002C1E0C"/>
    <w:rsid w:val="002C3309"/>
    <w:rsid w:val="002C542F"/>
    <w:rsid w:val="002C679C"/>
    <w:rsid w:val="002E6D8A"/>
    <w:rsid w:val="002E7541"/>
    <w:rsid w:val="002F3F4D"/>
    <w:rsid w:val="002F6F58"/>
    <w:rsid w:val="003018DF"/>
    <w:rsid w:val="00302C73"/>
    <w:rsid w:val="003213A3"/>
    <w:rsid w:val="00324D7A"/>
    <w:rsid w:val="00327541"/>
    <w:rsid w:val="0034141E"/>
    <w:rsid w:val="00343E7E"/>
    <w:rsid w:val="00357E6F"/>
    <w:rsid w:val="00373A13"/>
    <w:rsid w:val="00376214"/>
    <w:rsid w:val="00376950"/>
    <w:rsid w:val="003848C1"/>
    <w:rsid w:val="00394321"/>
    <w:rsid w:val="00397C25"/>
    <w:rsid w:val="003B37C7"/>
    <w:rsid w:val="003C1EA6"/>
    <w:rsid w:val="003C3CD2"/>
    <w:rsid w:val="003C5A3A"/>
    <w:rsid w:val="003C6F47"/>
    <w:rsid w:val="003D0494"/>
    <w:rsid w:val="003D183B"/>
    <w:rsid w:val="003D4AC0"/>
    <w:rsid w:val="003D532B"/>
    <w:rsid w:val="003E2967"/>
    <w:rsid w:val="003E2C34"/>
    <w:rsid w:val="003F22D0"/>
    <w:rsid w:val="003F5747"/>
    <w:rsid w:val="00414AA4"/>
    <w:rsid w:val="0041548C"/>
    <w:rsid w:val="00415A45"/>
    <w:rsid w:val="004207A5"/>
    <w:rsid w:val="004333B5"/>
    <w:rsid w:val="004372ED"/>
    <w:rsid w:val="00446B86"/>
    <w:rsid w:val="00455940"/>
    <w:rsid w:val="004713AE"/>
    <w:rsid w:val="004735E3"/>
    <w:rsid w:val="00475E86"/>
    <w:rsid w:val="00476CD1"/>
    <w:rsid w:val="004A0D5A"/>
    <w:rsid w:val="004A1C28"/>
    <w:rsid w:val="004A6D5D"/>
    <w:rsid w:val="004A7914"/>
    <w:rsid w:val="004B5C19"/>
    <w:rsid w:val="004E48DE"/>
    <w:rsid w:val="004F2660"/>
    <w:rsid w:val="004F623C"/>
    <w:rsid w:val="005030CD"/>
    <w:rsid w:val="00507DA0"/>
    <w:rsid w:val="0051359B"/>
    <w:rsid w:val="00522836"/>
    <w:rsid w:val="00530CEF"/>
    <w:rsid w:val="00531D3F"/>
    <w:rsid w:val="00545FAA"/>
    <w:rsid w:val="00552F30"/>
    <w:rsid w:val="00561C97"/>
    <w:rsid w:val="00567A1F"/>
    <w:rsid w:val="00577FB4"/>
    <w:rsid w:val="00580F3B"/>
    <w:rsid w:val="00592908"/>
    <w:rsid w:val="005939C9"/>
    <w:rsid w:val="005B0AA6"/>
    <w:rsid w:val="005B4CA6"/>
    <w:rsid w:val="005C5578"/>
    <w:rsid w:val="005D67DE"/>
    <w:rsid w:val="005E20ED"/>
    <w:rsid w:val="005E5274"/>
    <w:rsid w:val="005E636F"/>
    <w:rsid w:val="005F0D52"/>
    <w:rsid w:val="005F34DC"/>
    <w:rsid w:val="0061192D"/>
    <w:rsid w:val="00627C4A"/>
    <w:rsid w:val="0064182F"/>
    <w:rsid w:val="00642B1A"/>
    <w:rsid w:val="006508BC"/>
    <w:rsid w:val="00653EE2"/>
    <w:rsid w:val="006552C9"/>
    <w:rsid w:val="00660FA8"/>
    <w:rsid w:val="006706CF"/>
    <w:rsid w:val="00682171"/>
    <w:rsid w:val="00686898"/>
    <w:rsid w:val="0069038E"/>
    <w:rsid w:val="00692DBA"/>
    <w:rsid w:val="0069398A"/>
    <w:rsid w:val="006B329F"/>
    <w:rsid w:val="006B495C"/>
    <w:rsid w:val="006C0E3C"/>
    <w:rsid w:val="006D1CC6"/>
    <w:rsid w:val="006D374D"/>
    <w:rsid w:val="006E750A"/>
    <w:rsid w:val="006F5F6C"/>
    <w:rsid w:val="007047BF"/>
    <w:rsid w:val="00706448"/>
    <w:rsid w:val="007163CE"/>
    <w:rsid w:val="00725F44"/>
    <w:rsid w:val="007419FA"/>
    <w:rsid w:val="00745DB4"/>
    <w:rsid w:val="00767C4B"/>
    <w:rsid w:val="007700CF"/>
    <w:rsid w:val="007741A6"/>
    <w:rsid w:val="007757C1"/>
    <w:rsid w:val="00792CE3"/>
    <w:rsid w:val="00794D18"/>
    <w:rsid w:val="007A38C0"/>
    <w:rsid w:val="007C5E71"/>
    <w:rsid w:val="007C6D5B"/>
    <w:rsid w:val="007D08F3"/>
    <w:rsid w:val="007E6249"/>
    <w:rsid w:val="007F78C6"/>
    <w:rsid w:val="00813210"/>
    <w:rsid w:val="0082382D"/>
    <w:rsid w:val="00823FF4"/>
    <w:rsid w:val="00841A22"/>
    <w:rsid w:val="0084575B"/>
    <w:rsid w:val="008544BF"/>
    <w:rsid w:val="008610FF"/>
    <w:rsid w:val="00865230"/>
    <w:rsid w:val="008717C2"/>
    <w:rsid w:val="00871895"/>
    <w:rsid w:val="00880BD3"/>
    <w:rsid w:val="00885F18"/>
    <w:rsid w:val="00890B05"/>
    <w:rsid w:val="00891C0C"/>
    <w:rsid w:val="008A02E6"/>
    <w:rsid w:val="008A75B3"/>
    <w:rsid w:val="008C6178"/>
    <w:rsid w:val="008C61A6"/>
    <w:rsid w:val="008E0C73"/>
    <w:rsid w:val="008F3526"/>
    <w:rsid w:val="009014C2"/>
    <w:rsid w:val="0091105D"/>
    <w:rsid w:val="00913741"/>
    <w:rsid w:val="0092189D"/>
    <w:rsid w:val="00924194"/>
    <w:rsid w:val="009276D9"/>
    <w:rsid w:val="009359B3"/>
    <w:rsid w:val="00952986"/>
    <w:rsid w:val="00955B7C"/>
    <w:rsid w:val="00957A7F"/>
    <w:rsid w:val="00965276"/>
    <w:rsid w:val="0099550D"/>
    <w:rsid w:val="009A01EB"/>
    <w:rsid w:val="009A28BD"/>
    <w:rsid w:val="009B6791"/>
    <w:rsid w:val="009C1F2B"/>
    <w:rsid w:val="009C7E6E"/>
    <w:rsid w:val="009D01F5"/>
    <w:rsid w:val="009D7C85"/>
    <w:rsid w:val="009E5CA5"/>
    <w:rsid w:val="009F733B"/>
    <w:rsid w:val="009F7C3A"/>
    <w:rsid w:val="00A037CC"/>
    <w:rsid w:val="00A04B70"/>
    <w:rsid w:val="00A14929"/>
    <w:rsid w:val="00A2532C"/>
    <w:rsid w:val="00A2577C"/>
    <w:rsid w:val="00A2764B"/>
    <w:rsid w:val="00A44C68"/>
    <w:rsid w:val="00A576CB"/>
    <w:rsid w:val="00A74D4D"/>
    <w:rsid w:val="00A84232"/>
    <w:rsid w:val="00A946DE"/>
    <w:rsid w:val="00AA3FFD"/>
    <w:rsid w:val="00AA60DE"/>
    <w:rsid w:val="00AB66A0"/>
    <w:rsid w:val="00AC0917"/>
    <w:rsid w:val="00AD29F4"/>
    <w:rsid w:val="00AE2341"/>
    <w:rsid w:val="00AE725E"/>
    <w:rsid w:val="00AF161F"/>
    <w:rsid w:val="00AF6AD3"/>
    <w:rsid w:val="00B237B7"/>
    <w:rsid w:val="00B25A47"/>
    <w:rsid w:val="00B41B2C"/>
    <w:rsid w:val="00B428A7"/>
    <w:rsid w:val="00B503A3"/>
    <w:rsid w:val="00B6015D"/>
    <w:rsid w:val="00B642A5"/>
    <w:rsid w:val="00B6450E"/>
    <w:rsid w:val="00B707D4"/>
    <w:rsid w:val="00B72BC3"/>
    <w:rsid w:val="00B77B72"/>
    <w:rsid w:val="00B77D8F"/>
    <w:rsid w:val="00B81019"/>
    <w:rsid w:val="00B84BCA"/>
    <w:rsid w:val="00BA35EB"/>
    <w:rsid w:val="00BB75DA"/>
    <w:rsid w:val="00BC40B6"/>
    <w:rsid w:val="00BD25C7"/>
    <w:rsid w:val="00BD7696"/>
    <w:rsid w:val="00BE3034"/>
    <w:rsid w:val="00C066E1"/>
    <w:rsid w:val="00C10E8F"/>
    <w:rsid w:val="00C12974"/>
    <w:rsid w:val="00C2039A"/>
    <w:rsid w:val="00C21058"/>
    <w:rsid w:val="00C33266"/>
    <w:rsid w:val="00C332FB"/>
    <w:rsid w:val="00C413AB"/>
    <w:rsid w:val="00C57BF8"/>
    <w:rsid w:val="00C57F33"/>
    <w:rsid w:val="00C650B0"/>
    <w:rsid w:val="00C71979"/>
    <w:rsid w:val="00C76E58"/>
    <w:rsid w:val="00C8327A"/>
    <w:rsid w:val="00C8444C"/>
    <w:rsid w:val="00C86FC2"/>
    <w:rsid w:val="00C8788F"/>
    <w:rsid w:val="00C91408"/>
    <w:rsid w:val="00C941A0"/>
    <w:rsid w:val="00CC12DA"/>
    <w:rsid w:val="00CC25EF"/>
    <w:rsid w:val="00CE7705"/>
    <w:rsid w:val="00CF32C9"/>
    <w:rsid w:val="00CF7868"/>
    <w:rsid w:val="00D20FC4"/>
    <w:rsid w:val="00D2278C"/>
    <w:rsid w:val="00D431B4"/>
    <w:rsid w:val="00D44C06"/>
    <w:rsid w:val="00D46731"/>
    <w:rsid w:val="00D61A8E"/>
    <w:rsid w:val="00D636EC"/>
    <w:rsid w:val="00D64EA3"/>
    <w:rsid w:val="00D70332"/>
    <w:rsid w:val="00D775E9"/>
    <w:rsid w:val="00D808CC"/>
    <w:rsid w:val="00D933AB"/>
    <w:rsid w:val="00DB3D6D"/>
    <w:rsid w:val="00DC28AF"/>
    <w:rsid w:val="00DF715D"/>
    <w:rsid w:val="00E01B89"/>
    <w:rsid w:val="00E06B92"/>
    <w:rsid w:val="00E31084"/>
    <w:rsid w:val="00E36977"/>
    <w:rsid w:val="00E45629"/>
    <w:rsid w:val="00E50525"/>
    <w:rsid w:val="00E6481F"/>
    <w:rsid w:val="00E703C6"/>
    <w:rsid w:val="00E7670A"/>
    <w:rsid w:val="00E86F53"/>
    <w:rsid w:val="00E973B1"/>
    <w:rsid w:val="00EA124A"/>
    <w:rsid w:val="00EB49C4"/>
    <w:rsid w:val="00EC0DB7"/>
    <w:rsid w:val="00EC2467"/>
    <w:rsid w:val="00EC66A3"/>
    <w:rsid w:val="00ED4A8D"/>
    <w:rsid w:val="00ED7CE6"/>
    <w:rsid w:val="00EF04BD"/>
    <w:rsid w:val="00EF2CFB"/>
    <w:rsid w:val="00EF6914"/>
    <w:rsid w:val="00F12749"/>
    <w:rsid w:val="00F137A2"/>
    <w:rsid w:val="00F151A9"/>
    <w:rsid w:val="00F25151"/>
    <w:rsid w:val="00F261D0"/>
    <w:rsid w:val="00F34608"/>
    <w:rsid w:val="00F352E5"/>
    <w:rsid w:val="00F35E89"/>
    <w:rsid w:val="00F42281"/>
    <w:rsid w:val="00F44B24"/>
    <w:rsid w:val="00F47D50"/>
    <w:rsid w:val="00F5430E"/>
    <w:rsid w:val="00F551E5"/>
    <w:rsid w:val="00F5623A"/>
    <w:rsid w:val="00F61D7A"/>
    <w:rsid w:val="00F74FC6"/>
    <w:rsid w:val="00F8685D"/>
    <w:rsid w:val="00F87C2F"/>
    <w:rsid w:val="00FA3461"/>
    <w:rsid w:val="00FA392F"/>
    <w:rsid w:val="00FC60A0"/>
    <w:rsid w:val="00FE09D4"/>
    <w:rsid w:val="00FE3771"/>
    <w:rsid w:val="00FE53BB"/>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B2700A"/>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6FC2"/>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75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B0FC9-9A77-4D56-AF87-67C43AF38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2552</Words>
  <Characters>14551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2019-01-07T21:32:00Z</dcterms:created>
  <dcterms:modified xsi:type="dcterms:W3CDTF">2019-01-07T21:32:00Z</dcterms:modified>
</cp:coreProperties>
</file>