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1933DE" w14:textId="77777777" w:rsidR="00357211" w:rsidRDefault="00357211" w:rsidP="00357211">
      <w:pPr>
        <w:spacing w:line="276" w:lineRule="auto"/>
        <w:jc w:val="center"/>
        <w:rPr>
          <w:rFonts w:ascii="Arial Black" w:hAnsi="Arial Black"/>
          <w:b/>
          <w:sz w:val="28"/>
          <w:szCs w:val="28"/>
        </w:rPr>
      </w:pPr>
      <w:r>
        <w:rPr>
          <w:rFonts w:ascii="Arial Black" w:hAnsi="Arial Black"/>
          <w:b/>
          <w:sz w:val="28"/>
          <w:szCs w:val="28"/>
        </w:rPr>
        <w:t>T</w:t>
      </w:r>
      <w:r w:rsidRPr="004372ED">
        <w:rPr>
          <w:rFonts w:ascii="Arial Black" w:hAnsi="Arial Black"/>
          <w:b/>
          <w:sz w:val="28"/>
          <w:szCs w:val="28"/>
        </w:rPr>
        <w:t>hink and Write!</w:t>
      </w:r>
    </w:p>
    <w:p w14:paraId="3CE77BAE" w14:textId="77777777" w:rsidR="00357211" w:rsidRPr="001547B0" w:rsidRDefault="00357211" w:rsidP="00357211">
      <w:pPr>
        <w:spacing w:line="276" w:lineRule="auto"/>
        <w:jc w:val="center"/>
        <w:rPr>
          <w:szCs w:val="24"/>
        </w:rPr>
      </w:pPr>
      <w:r w:rsidRPr="001547B0">
        <w:rPr>
          <w:szCs w:val="24"/>
        </w:rPr>
        <w:t>Day 1</w:t>
      </w:r>
    </w:p>
    <w:p w14:paraId="17808640" w14:textId="77777777" w:rsidR="00357211" w:rsidRDefault="00357211" w:rsidP="00357211">
      <w:pPr>
        <w:spacing w:line="276" w:lineRule="auto"/>
        <w:rPr>
          <w:szCs w:val="24"/>
        </w:rPr>
      </w:pPr>
    </w:p>
    <w:p w14:paraId="38AAF607" w14:textId="77777777" w:rsidR="00357211" w:rsidRPr="00D33ECB" w:rsidRDefault="00357211" w:rsidP="00357211">
      <w:pPr>
        <w:spacing w:line="276" w:lineRule="auto"/>
        <w:rPr>
          <w:szCs w:val="24"/>
        </w:rPr>
      </w:pPr>
      <w:r w:rsidRPr="004372ED">
        <w:rPr>
          <w:szCs w:val="24"/>
        </w:rPr>
        <w:t>Name</w:t>
      </w:r>
      <w:r w:rsidRPr="00D33ECB">
        <w:rPr>
          <w:szCs w:val="24"/>
        </w:rPr>
        <w:t>:                                                                                                              Date:</w:t>
      </w:r>
    </w:p>
    <w:p w14:paraId="11AD4DE7" w14:textId="77777777" w:rsidR="00357211" w:rsidRDefault="00357211" w:rsidP="00357211">
      <w:pPr>
        <w:spacing w:line="276" w:lineRule="auto"/>
        <w:rPr>
          <w:szCs w:val="24"/>
        </w:rPr>
      </w:pPr>
      <w:r w:rsidRPr="00D33ECB">
        <w:rPr>
          <w:szCs w:val="24"/>
        </w:rPr>
        <w:t>Title of story/article:</w:t>
      </w:r>
      <w:r w:rsidR="00850917" w:rsidRPr="00D33ECB">
        <w:rPr>
          <w:szCs w:val="24"/>
        </w:rPr>
        <w:t xml:space="preserve"> </w:t>
      </w:r>
      <w:r w:rsidR="006A4FFE" w:rsidRPr="009A32D5">
        <w:rPr>
          <w:b/>
          <w:szCs w:val="24"/>
        </w:rPr>
        <w:t>“</w:t>
      </w:r>
      <w:r w:rsidR="00D33ECB" w:rsidRPr="009A32D5">
        <w:rPr>
          <w:b/>
          <w:szCs w:val="24"/>
        </w:rPr>
        <w:t>The Horned Toad Prince</w:t>
      </w:r>
      <w:r w:rsidR="006A4FFE" w:rsidRPr="009A32D5">
        <w:rPr>
          <w:b/>
          <w:szCs w:val="24"/>
        </w:rPr>
        <w:t>”</w:t>
      </w:r>
    </w:p>
    <w:p w14:paraId="409244D9" w14:textId="77777777" w:rsidR="009A32D5" w:rsidRDefault="009A32D5" w:rsidP="00D33ECB">
      <w:pPr>
        <w:spacing w:line="276" w:lineRule="auto"/>
        <w:rPr>
          <w:b/>
          <w:i/>
          <w:szCs w:val="24"/>
        </w:rPr>
      </w:pPr>
    </w:p>
    <w:p w14:paraId="46681FEF" w14:textId="77777777" w:rsidR="00357211" w:rsidRPr="009A32D5" w:rsidRDefault="009A32D5" w:rsidP="00D33ECB">
      <w:pPr>
        <w:spacing w:line="276" w:lineRule="auto"/>
        <w:rPr>
          <w:b/>
          <w:i/>
          <w:szCs w:val="24"/>
        </w:rPr>
      </w:pPr>
      <w:r w:rsidRPr="009A32D5">
        <w:rPr>
          <w:b/>
          <w:i/>
          <w:szCs w:val="24"/>
        </w:rPr>
        <w:t>I</w:t>
      </w:r>
      <w:r w:rsidRPr="009A32D5">
        <w:rPr>
          <w:b/>
          <w:i/>
        </w:rPr>
        <w:t>n this tall t</w:t>
      </w:r>
      <w:r w:rsidR="00853278" w:rsidRPr="009A32D5">
        <w:rPr>
          <w:b/>
          <w:i/>
        </w:rPr>
        <w:t xml:space="preserve">ale, </w:t>
      </w:r>
      <w:r>
        <w:rPr>
          <w:b/>
          <w:i/>
        </w:rPr>
        <w:t>“</w:t>
      </w:r>
      <w:r w:rsidR="00A92043" w:rsidRPr="009A32D5">
        <w:rPr>
          <w:b/>
          <w:i/>
        </w:rPr>
        <w:t>The Horned Toad Prince,</w:t>
      </w:r>
      <w:r>
        <w:rPr>
          <w:b/>
          <w:i/>
        </w:rPr>
        <w:t>”</w:t>
      </w:r>
      <w:r w:rsidR="00A92043" w:rsidRPr="009A32D5">
        <w:rPr>
          <w:b/>
          <w:i/>
        </w:rPr>
        <w:t xml:space="preserve"> </w:t>
      </w:r>
      <w:r w:rsidR="00853278" w:rsidRPr="009A32D5">
        <w:rPr>
          <w:b/>
          <w:i/>
        </w:rPr>
        <w:t xml:space="preserve">a young girl, Reba Jo, loses her new hat in an old well.  She meets a horned toad and makes a deal to grant him three favors if he retrieves her hat. </w:t>
      </w:r>
      <w:r w:rsidR="00A92043" w:rsidRPr="009A32D5">
        <w:rPr>
          <w:b/>
          <w:i/>
        </w:rPr>
        <w:t xml:space="preserve">But she doesn't keep her end of the bargain. </w:t>
      </w:r>
      <w:r w:rsidR="009E5151" w:rsidRPr="009A32D5">
        <w:rPr>
          <w:b/>
          <w:i/>
          <w:szCs w:val="24"/>
        </w:rPr>
        <w:t>How do you know Reba Jo is an ill</w:t>
      </w:r>
      <w:r w:rsidR="00D67775" w:rsidRPr="009A32D5">
        <w:rPr>
          <w:b/>
          <w:i/>
          <w:szCs w:val="24"/>
        </w:rPr>
        <w:t xml:space="preserve">-mannered girl?            </w:t>
      </w:r>
    </w:p>
    <w:p w14:paraId="239DEB45" w14:textId="77777777" w:rsidR="00357211" w:rsidRPr="004372ED" w:rsidRDefault="00357211" w:rsidP="00357211">
      <w:pPr>
        <w:spacing w:line="276" w:lineRule="auto"/>
        <w:rPr>
          <w:szCs w:val="24"/>
        </w:rPr>
      </w:pPr>
    </w:p>
    <w:p w14:paraId="7C576891" w14:textId="77777777" w:rsidR="006F626D" w:rsidRDefault="006F626D" w:rsidP="006F626D">
      <w:pPr>
        <w:pStyle w:val="ListParagraph"/>
        <w:numPr>
          <w:ilvl w:val="0"/>
          <w:numId w:val="8"/>
        </w:numPr>
        <w:spacing w:line="276" w:lineRule="auto"/>
        <w:rPr>
          <w:szCs w:val="24"/>
        </w:rPr>
      </w:pPr>
      <w:r w:rsidRPr="00726CBE">
        <w:rPr>
          <w:szCs w:val="24"/>
        </w:rPr>
        <w:t xml:space="preserve">What will you be writing about? </w:t>
      </w:r>
      <w:r w:rsidRPr="00726CBE">
        <w:rPr>
          <w:b/>
          <w:szCs w:val="24"/>
        </w:rPr>
        <w:t>Underline</w:t>
      </w:r>
      <w:r w:rsidRPr="00726CBE">
        <w:rPr>
          <w:szCs w:val="24"/>
        </w:rPr>
        <w:t xml:space="preserve"> the Focusing Question in the assignment above.</w:t>
      </w:r>
    </w:p>
    <w:p w14:paraId="40536CD9" w14:textId="77777777" w:rsidR="006F626D" w:rsidRDefault="006F626D" w:rsidP="006F626D">
      <w:pPr>
        <w:pStyle w:val="ListParagraph"/>
        <w:spacing w:line="276" w:lineRule="auto"/>
        <w:ind w:left="360"/>
        <w:rPr>
          <w:szCs w:val="24"/>
        </w:rPr>
      </w:pPr>
    </w:p>
    <w:p w14:paraId="5B83A981" w14:textId="77777777" w:rsidR="006F626D" w:rsidRPr="00726CBE" w:rsidRDefault="006F626D" w:rsidP="006F626D">
      <w:pPr>
        <w:pStyle w:val="ListParagraph"/>
        <w:numPr>
          <w:ilvl w:val="0"/>
          <w:numId w:val="8"/>
        </w:numPr>
        <w:spacing w:line="276" w:lineRule="auto"/>
        <w:rPr>
          <w:szCs w:val="24"/>
        </w:rPr>
      </w:pPr>
      <w:r w:rsidRPr="00726CBE">
        <w:rPr>
          <w:szCs w:val="24"/>
        </w:rPr>
        <w:t xml:space="preserve">What information will you need to be able to answer the Focusing Question and to explain your answer? Turn to a partner. </w:t>
      </w:r>
      <w:r w:rsidRPr="0059284E">
        <w:rPr>
          <w:b/>
          <w:szCs w:val="24"/>
        </w:rPr>
        <w:t xml:space="preserve">Look </w:t>
      </w:r>
      <w:r w:rsidRPr="00726CBE">
        <w:rPr>
          <w:szCs w:val="24"/>
        </w:rPr>
        <w:t xml:space="preserve">carefully at the graphic organizer as you </w:t>
      </w:r>
      <w:r w:rsidRPr="00726CBE">
        <w:rPr>
          <w:b/>
          <w:szCs w:val="24"/>
        </w:rPr>
        <w:t xml:space="preserve">discuss </w:t>
      </w:r>
      <w:r w:rsidRPr="00726CBE">
        <w:rPr>
          <w:szCs w:val="24"/>
        </w:rPr>
        <w:t xml:space="preserve">the answers to the questions below. </w:t>
      </w:r>
      <w:r w:rsidRPr="00726CBE">
        <w:rPr>
          <w:b/>
          <w:szCs w:val="24"/>
        </w:rPr>
        <w:t xml:space="preserve">Color in </w:t>
      </w:r>
      <w:r w:rsidRPr="00726CBE">
        <w:rPr>
          <w:szCs w:val="24"/>
        </w:rPr>
        <w:t>the circle next to each question after you have talked about it.</w:t>
      </w:r>
    </w:p>
    <w:p w14:paraId="650AB08C" w14:textId="77777777" w:rsidR="006F626D" w:rsidRPr="004372ED" w:rsidRDefault="006F626D" w:rsidP="006F626D">
      <w:pPr>
        <w:spacing w:line="276" w:lineRule="auto"/>
        <w:rPr>
          <w:szCs w:val="24"/>
        </w:rPr>
      </w:pPr>
    </w:p>
    <w:p w14:paraId="6623E045" w14:textId="77777777" w:rsidR="006F626D" w:rsidRPr="004372ED" w:rsidRDefault="006F626D" w:rsidP="006F626D">
      <w:pPr>
        <w:pStyle w:val="ListParagraph"/>
        <w:numPr>
          <w:ilvl w:val="0"/>
          <w:numId w:val="4"/>
        </w:numPr>
        <w:spacing w:line="276" w:lineRule="auto"/>
        <w:rPr>
          <w:szCs w:val="24"/>
        </w:rPr>
      </w:pPr>
      <w:r w:rsidRPr="004372ED">
        <w:rPr>
          <w:szCs w:val="24"/>
        </w:rPr>
        <w:t>What information will you put in the first two columns?</w:t>
      </w:r>
    </w:p>
    <w:p w14:paraId="095FA91C" w14:textId="77777777" w:rsidR="006F626D" w:rsidRPr="004372ED" w:rsidRDefault="006F626D" w:rsidP="006F626D">
      <w:pPr>
        <w:pStyle w:val="ListParagraph"/>
        <w:numPr>
          <w:ilvl w:val="0"/>
          <w:numId w:val="4"/>
        </w:numPr>
        <w:spacing w:line="276" w:lineRule="auto"/>
        <w:rPr>
          <w:szCs w:val="24"/>
        </w:rPr>
      </w:pPr>
      <w:r w:rsidRPr="004372ED">
        <w:rPr>
          <w:szCs w:val="24"/>
        </w:rPr>
        <w:t>Where will you get this information?</w:t>
      </w:r>
    </w:p>
    <w:p w14:paraId="35E75C2F" w14:textId="77777777" w:rsidR="006F626D" w:rsidRPr="004372ED" w:rsidRDefault="006F626D" w:rsidP="006F626D">
      <w:pPr>
        <w:spacing w:line="276" w:lineRule="auto"/>
        <w:rPr>
          <w:szCs w:val="24"/>
        </w:rPr>
      </w:pPr>
    </w:p>
    <w:p w14:paraId="07C835B8" w14:textId="77777777" w:rsidR="006F626D" w:rsidRPr="004372ED" w:rsidRDefault="006F626D" w:rsidP="006F626D">
      <w:pPr>
        <w:pStyle w:val="ListParagraph"/>
        <w:numPr>
          <w:ilvl w:val="0"/>
          <w:numId w:val="4"/>
        </w:numPr>
        <w:spacing w:line="276" w:lineRule="auto"/>
        <w:rPr>
          <w:szCs w:val="24"/>
        </w:rPr>
      </w:pPr>
      <w:r w:rsidRPr="004372ED">
        <w:rPr>
          <w:szCs w:val="24"/>
        </w:rPr>
        <w:t>What information will go in the third column?</w:t>
      </w:r>
    </w:p>
    <w:p w14:paraId="26C181A0" w14:textId="77777777" w:rsidR="006F626D" w:rsidRPr="004372ED" w:rsidRDefault="006F626D" w:rsidP="006F626D">
      <w:pPr>
        <w:pStyle w:val="ListParagraph"/>
        <w:numPr>
          <w:ilvl w:val="0"/>
          <w:numId w:val="4"/>
        </w:numPr>
        <w:spacing w:line="276" w:lineRule="auto"/>
        <w:rPr>
          <w:szCs w:val="24"/>
        </w:rPr>
      </w:pPr>
      <w:r w:rsidRPr="004372ED">
        <w:rPr>
          <w:szCs w:val="24"/>
        </w:rPr>
        <w:t>Where will this information come from?</w:t>
      </w:r>
    </w:p>
    <w:p w14:paraId="6896B04A" w14:textId="77777777" w:rsidR="006F626D" w:rsidRPr="004372ED" w:rsidRDefault="006F626D" w:rsidP="006F626D">
      <w:pPr>
        <w:spacing w:line="276" w:lineRule="auto"/>
        <w:rPr>
          <w:szCs w:val="24"/>
        </w:rPr>
      </w:pPr>
    </w:p>
    <w:p w14:paraId="77F5E690" w14:textId="77777777" w:rsidR="006F626D" w:rsidRPr="004372ED" w:rsidRDefault="006F626D" w:rsidP="006F626D">
      <w:pPr>
        <w:pStyle w:val="ListParagraph"/>
        <w:numPr>
          <w:ilvl w:val="0"/>
          <w:numId w:val="4"/>
        </w:numPr>
        <w:spacing w:line="276" w:lineRule="auto"/>
        <w:rPr>
          <w:szCs w:val="24"/>
        </w:rPr>
      </w:pPr>
      <w:r w:rsidRPr="004372ED">
        <w:rPr>
          <w:szCs w:val="24"/>
        </w:rPr>
        <w:t>Why are you gathering all this information? What are you trying to figure out?</w:t>
      </w:r>
    </w:p>
    <w:p w14:paraId="2F9B20CB" w14:textId="77777777" w:rsidR="00126738" w:rsidRPr="004372ED" w:rsidRDefault="00126738" w:rsidP="00010628">
      <w:pPr>
        <w:spacing w:line="276" w:lineRule="auto"/>
        <w:rPr>
          <w:b/>
          <w:i/>
          <w:szCs w:val="24"/>
        </w:rPr>
      </w:pPr>
    </w:p>
    <w:p w14:paraId="6D45D699" w14:textId="77777777" w:rsidR="00F70DB1" w:rsidRDefault="0062467B" w:rsidP="00357211">
      <w:pPr>
        <w:spacing w:line="276" w:lineRule="auto"/>
        <w:jc w:val="center"/>
        <w:rPr>
          <w:b/>
          <w:i/>
          <w:szCs w:val="24"/>
        </w:rPr>
      </w:pPr>
      <w:r>
        <w:rPr>
          <w:b/>
          <w:i/>
          <w:szCs w:val="24"/>
        </w:rPr>
        <w:t xml:space="preserve"> </w:t>
      </w:r>
      <w:r w:rsidR="009E5151">
        <w:rPr>
          <w:b/>
          <w:i/>
          <w:szCs w:val="24"/>
        </w:rPr>
        <w:t>How do you know Reba Jo is an ill</w:t>
      </w:r>
      <w:r>
        <w:rPr>
          <w:b/>
          <w:i/>
          <w:szCs w:val="24"/>
        </w:rPr>
        <w:t>-mannered girl?</w:t>
      </w:r>
    </w:p>
    <w:p w14:paraId="2B469708" w14:textId="77777777" w:rsidR="00FA3461" w:rsidRPr="00357211" w:rsidRDefault="0062467B" w:rsidP="00357211">
      <w:pPr>
        <w:spacing w:line="276" w:lineRule="auto"/>
        <w:jc w:val="center"/>
        <w:rPr>
          <w:b/>
          <w:i/>
          <w:color w:val="0070C0"/>
          <w:szCs w:val="24"/>
        </w:rPr>
      </w:pPr>
      <w:r>
        <w:rPr>
          <w:b/>
          <w:i/>
          <w:szCs w:val="24"/>
        </w:rPr>
        <w:t xml:space="preserve">            </w:t>
      </w:r>
    </w:p>
    <w:tbl>
      <w:tblPr>
        <w:tblStyle w:val="TableGrid"/>
        <w:tblW w:w="0" w:type="auto"/>
        <w:tblLook w:val="04A0" w:firstRow="1" w:lastRow="0" w:firstColumn="1" w:lastColumn="0" w:noHBand="0" w:noVBand="1"/>
      </w:tblPr>
      <w:tblGrid>
        <w:gridCol w:w="4970"/>
        <w:gridCol w:w="780"/>
        <w:gridCol w:w="3745"/>
        <w:gridCol w:w="801"/>
      </w:tblGrid>
      <w:tr w:rsidR="00010628" w:rsidRPr="004372ED" w14:paraId="263469EF" w14:textId="77777777">
        <w:tc>
          <w:tcPr>
            <w:tcW w:w="4629" w:type="dxa"/>
          </w:tcPr>
          <w:p w14:paraId="4E1CD3AA" w14:textId="77777777" w:rsidR="00010628" w:rsidRPr="009430AF" w:rsidRDefault="00010628" w:rsidP="003E2967">
            <w:pPr>
              <w:spacing w:line="276" w:lineRule="auto"/>
              <w:jc w:val="center"/>
              <w:rPr>
                <w:b/>
                <w:i/>
                <w:szCs w:val="24"/>
              </w:rPr>
            </w:pPr>
            <w:r w:rsidRPr="009430AF">
              <w:rPr>
                <w:b/>
                <w:i/>
                <w:szCs w:val="24"/>
              </w:rPr>
              <w:t>Evidence</w:t>
            </w:r>
          </w:p>
          <w:p w14:paraId="42F0FEB8" w14:textId="77777777" w:rsidR="006A4FFE" w:rsidRPr="009430AF" w:rsidRDefault="006A4FFE" w:rsidP="003E2967">
            <w:pPr>
              <w:spacing w:line="276" w:lineRule="auto"/>
              <w:jc w:val="center"/>
              <w:rPr>
                <w:b/>
                <w:szCs w:val="24"/>
              </w:rPr>
            </w:pPr>
            <w:r w:rsidRPr="009430AF">
              <w:rPr>
                <w:b/>
                <w:szCs w:val="24"/>
              </w:rPr>
              <w:t>What Reba Jo does and says</w:t>
            </w:r>
          </w:p>
          <w:p w14:paraId="3268AA24" w14:textId="77777777" w:rsidR="004A7914" w:rsidRPr="00D33ECB" w:rsidRDefault="004A7914" w:rsidP="00357211">
            <w:pPr>
              <w:spacing w:line="276" w:lineRule="auto"/>
              <w:jc w:val="center"/>
              <w:rPr>
                <w:color w:val="FF0000"/>
                <w:szCs w:val="24"/>
              </w:rPr>
            </w:pPr>
          </w:p>
        </w:tc>
        <w:tc>
          <w:tcPr>
            <w:tcW w:w="790" w:type="dxa"/>
          </w:tcPr>
          <w:p w14:paraId="745403FD" w14:textId="77777777" w:rsidR="00010628" w:rsidRPr="00D33ECB" w:rsidRDefault="00010628" w:rsidP="00F151A9">
            <w:pPr>
              <w:spacing w:line="276" w:lineRule="auto"/>
              <w:rPr>
                <w:i/>
                <w:szCs w:val="24"/>
              </w:rPr>
            </w:pPr>
            <w:r w:rsidRPr="00D33ECB">
              <w:rPr>
                <w:i/>
                <w:szCs w:val="24"/>
              </w:rPr>
              <w:t>Page</w:t>
            </w:r>
          </w:p>
        </w:tc>
        <w:tc>
          <w:tcPr>
            <w:tcW w:w="4067" w:type="dxa"/>
          </w:tcPr>
          <w:p w14:paraId="5629E3BD" w14:textId="77777777" w:rsidR="00010628" w:rsidRPr="009430AF" w:rsidRDefault="00010628" w:rsidP="003E2967">
            <w:pPr>
              <w:spacing w:line="276" w:lineRule="auto"/>
              <w:jc w:val="center"/>
              <w:rPr>
                <w:b/>
                <w:i/>
                <w:szCs w:val="24"/>
              </w:rPr>
            </w:pPr>
            <w:r w:rsidRPr="009430AF">
              <w:rPr>
                <w:b/>
                <w:i/>
                <w:szCs w:val="24"/>
              </w:rPr>
              <w:t>Elaboration</w:t>
            </w:r>
            <w:r w:rsidR="003E2967" w:rsidRPr="009430AF">
              <w:rPr>
                <w:b/>
                <w:i/>
                <w:szCs w:val="24"/>
              </w:rPr>
              <w:t xml:space="preserve"> / explanation</w:t>
            </w:r>
          </w:p>
          <w:p w14:paraId="2012B9FB" w14:textId="77777777" w:rsidR="006A4FFE" w:rsidRPr="009430AF" w:rsidRDefault="006A4FFE" w:rsidP="003E2967">
            <w:pPr>
              <w:spacing w:line="276" w:lineRule="auto"/>
              <w:jc w:val="center"/>
              <w:rPr>
                <w:b/>
                <w:szCs w:val="24"/>
              </w:rPr>
            </w:pPr>
            <w:r w:rsidRPr="009430AF">
              <w:rPr>
                <w:b/>
                <w:szCs w:val="24"/>
              </w:rPr>
              <w:t>How this shows she is ill-mannered</w:t>
            </w:r>
          </w:p>
          <w:p w14:paraId="09759061" w14:textId="77777777" w:rsidR="004A7914" w:rsidRPr="00D33ECB" w:rsidRDefault="004A7914" w:rsidP="003E2967">
            <w:pPr>
              <w:spacing w:line="276" w:lineRule="auto"/>
              <w:jc w:val="center"/>
              <w:rPr>
                <w:szCs w:val="24"/>
              </w:rPr>
            </w:pPr>
          </w:p>
        </w:tc>
        <w:tc>
          <w:tcPr>
            <w:tcW w:w="810" w:type="dxa"/>
          </w:tcPr>
          <w:p w14:paraId="7E308392" w14:textId="77777777" w:rsidR="00010628" w:rsidRPr="004372ED" w:rsidRDefault="001B527C" w:rsidP="00F151A9">
            <w:pPr>
              <w:spacing w:line="276" w:lineRule="auto"/>
              <w:rPr>
                <w:i/>
                <w:sz w:val="20"/>
              </w:rPr>
            </w:pPr>
            <w:r w:rsidRPr="004372ED">
              <w:rPr>
                <w:i/>
                <w:sz w:val="20"/>
              </w:rPr>
              <w:t>Used in your piece</w:t>
            </w:r>
            <w:r w:rsidR="00010628" w:rsidRPr="004372ED">
              <w:rPr>
                <w:i/>
                <w:sz w:val="20"/>
              </w:rPr>
              <w:t>?</w:t>
            </w:r>
          </w:p>
        </w:tc>
      </w:tr>
      <w:tr w:rsidR="00010628" w:rsidRPr="004372ED" w14:paraId="546CE576" w14:textId="77777777">
        <w:tc>
          <w:tcPr>
            <w:tcW w:w="4629" w:type="dxa"/>
          </w:tcPr>
          <w:p w14:paraId="43D0ACE6" w14:textId="77777777" w:rsidR="009430AF" w:rsidRDefault="009430AF" w:rsidP="009430AF">
            <w:pPr>
              <w:spacing w:line="276" w:lineRule="auto"/>
              <w:rPr>
                <w:szCs w:val="24"/>
              </w:rPr>
            </w:pPr>
            <w:r w:rsidRPr="008010CD">
              <w:rPr>
                <w:szCs w:val="24"/>
              </w:rPr>
              <w:t>Example</w:t>
            </w:r>
          </w:p>
          <w:p w14:paraId="3785BA70" w14:textId="77777777" w:rsidR="009430AF" w:rsidRDefault="009430AF" w:rsidP="009430AF">
            <w:pPr>
              <w:spacing w:line="276" w:lineRule="auto"/>
              <w:rPr>
                <w:rFonts w:ascii="Apple Chancery" w:hAnsi="Apple Chancery" w:cs="Apple Chancery"/>
                <w:sz w:val="22"/>
                <w:szCs w:val="22"/>
              </w:rPr>
            </w:pPr>
            <w:r>
              <w:rPr>
                <w:rFonts w:ascii="Apple Chancery" w:hAnsi="Apple Chancery" w:cs="Apple Chancery"/>
                <w:sz w:val="22"/>
                <w:szCs w:val="22"/>
              </w:rPr>
              <w:t xml:space="preserve">disobeys </w:t>
            </w:r>
            <w:proofErr w:type="gramStart"/>
            <w:r>
              <w:rPr>
                <w:rFonts w:ascii="Apple Chancery" w:hAnsi="Apple Chancery" w:cs="Apple Chancery"/>
                <w:sz w:val="22"/>
                <w:szCs w:val="22"/>
              </w:rPr>
              <w:t>dad ,</w:t>
            </w:r>
            <w:proofErr w:type="gramEnd"/>
            <w:r>
              <w:rPr>
                <w:rFonts w:ascii="Apple Chancery" w:hAnsi="Apple Chancery" w:cs="Apple Chancery"/>
                <w:sz w:val="22"/>
                <w:szCs w:val="22"/>
              </w:rPr>
              <w:t xml:space="preserve"> goes to river</w:t>
            </w:r>
          </w:p>
          <w:p w14:paraId="204E2E16" w14:textId="77777777" w:rsidR="009430AF" w:rsidRDefault="009430AF" w:rsidP="009430AF">
            <w:pPr>
              <w:spacing w:line="276" w:lineRule="auto"/>
              <w:rPr>
                <w:rFonts w:ascii="Apple Chancery" w:hAnsi="Apple Chancery" w:cs="Apple Chancery"/>
                <w:sz w:val="22"/>
                <w:szCs w:val="22"/>
              </w:rPr>
            </w:pPr>
            <w:r>
              <w:rPr>
                <w:rFonts w:ascii="Apple Chancery" w:hAnsi="Apple Chancery" w:cs="Apple Chancery"/>
                <w:sz w:val="22"/>
                <w:szCs w:val="22"/>
              </w:rPr>
              <w:t>____________________________________</w:t>
            </w:r>
          </w:p>
          <w:p w14:paraId="724ABBD6" w14:textId="77777777" w:rsidR="009430AF" w:rsidRDefault="009430AF" w:rsidP="009430AF">
            <w:pPr>
              <w:spacing w:line="276" w:lineRule="auto"/>
              <w:rPr>
                <w:szCs w:val="24"/>
              </w:rPr>
            </w:pPr>
            <w:r>
              <w:rPr>
                <w:szCs w:val="24"/>
              </w:rPr>
              <w:t>Quote</w:t>
            </w:r>
          </w:p>
          <w:p w14:paraId="3814E346" w14:textId="77777777" w:rsidR="009430AF" w:rsidRDefault="009430AF" w:rsidP="009430AF">
            <w:pPr>
              <w:spacing w:line="276" w:lineRule="auto"/>
              <w:rPr>
                <w:szCs w:val="24"/>
              </w:rPr>
            </w:pPr>
          </w:p>
          <w:p w14:paraId="145FC8E0" w14:textId="77777777" w:rsidR="009430AF" w:rsidRPr="009430AF" w:rsidRDefault="009430AF" w:rsidP="009430AF">
            <w:pPr>
              <w:spacing w:line="276" w:lineRule="auto"/>
              <w:rPr>
                <w:szCs w:val="24"/>
              </w:rPr>
            </w:pPr>
          </w:p>
        </w:tc>
        <w:tc>
          <w:tcPr>
            <w:tcW w:w="790" w:type="dxa"/>
          </w:tcPr>
          <w:p w14:paraId="39AA080D" w14:textId="77777777" w:rsidR="00010628" w:rsidRPr="00D33ECB" w:rsidRDefault="00010628" w:rsidP="00F151A9">
            <w:pPr>
              <w:spacing w:line="276" w:lineRule="auto"/>
              <w:rPr>
                <w:szCs w:val="24"/>
              </w:rPr>
            </w:pPr>
          </w:p>
        </w:tc>
        <w:tc>
          <w:tcPr>
            <w:tcW w:w="4067" w:type="dxa"/>
          </w:tcPr>
          <w:p w14:paraId="4B03A9EC" w14:textId="77777777" w:rsidR="004A7914" w:rsidRPr="009430AF" w:rsidRDefault="006A4FFE" w:rsidP="00357211">
            <w:pPr>
              <w:spacing w:line="276" w:lineRule="auto"/>
              <w:rPr>
                <w:rFonts w:ascii="Apple Chancery" w:hAnsi="Apple Chancery" w:cs="Apple Chancery"/>
                <w:sz w:val="22"/>
                <w:szCs w:val="22"/>
              </w:rPr>
            </w:pPr>
            <w:r w:rsidRPr="009430AF">
              <w:rPr>
                <w:rFonts w:ascii="Apple Chancery" w:hAnsi="Apple Chancery" w:cs="Apple Chancery"/>
                <w:sz w:val="22"/>
                <w:szCs w:val="22"/>
              </w:rPr>
              <w:t>knows she should not be there, wrong to disobey father</w:t>
            </w:r>
          </w:p>
        </w:tc>
        <w:tc>
          <w:tcPr>
            <w:tcW w:w="810" w:type="dxa"/>
          </w:tcPr>
          <w:p w14:paraId="669A9C59" w14:textId="77777777" w:rsidR="00010628" w:rsidRPr="004372ED" w:rsidRDefault="00010628" w:rsidP="00F151A9">
            <w:pPr>
              <w:spacing w:line="276" w:lineRule="auto"/>
              <w:rPr>
                <w:szCs w:val="24"/>
              </w:rPr>
            </w:pPr>
          </w:p>
        </w:tc>
      </w:tr>
      <w:tr w:rsidR="00010628" w:rsidRPr="004372ED" w14:paraId="4672A123" w14:textId="77777777">
        <w:tc>
          <w:tcPr>
            <w:tcW w:w="4629" w:type="dxa"/>
          </w:tcPr>
          <w:p w14:paraId="70ABC59E" w14:textId="77777777" w:rsidR="009430AF" w:rsidRDefault="009430AF" w:rsidP="009430AF">
            <w:pPr>
              <w:spacing w:line="276" w:lineRule="auto"/>
              <w:rPr>
                <w:szCs w:val="24"/>
              </w:rPr>
            </w:pPr>
            <w:r w:rsidRPr="008010CD">
              <w:rPr>
                <w:szCs w:val="24"/>
              </w:rPr>
              <w:t>Example</w:t>
            </w:r>
          </w:p>
          <w:p w14:paraId="08C931DE" w14:textId="77777777" w:rsidR="009430AF" w:rsidRDefault="009430AF" w:rsidP="009430AF">
            <w:pPr>
              <w:spacing w:line="276" w:lineRule="auto"/>
              <w:rPr>
                <w:rFonts w:ascii="Apple Chancery" w:hAnsi="Apple Chancery" w:cs="Apple Chancery"/>
                <w:sz w:val="22"/>
                <w:szCs w:val="22"/>
              </w:rPr>
            </w:pPr>
          </w:p>
          <w:p w14:paraId="298AC1AE" w14:textId="77777777" w:rsidR="009430AF" w:rsidRDefault="009430AF" w:rsidP="009430AF">
            <w:pPr>
              <w:spacing w:line="276" w:lineRule="auto"/>
              <w:rPr>
                <w:rFonts w:ascii="Apple Chancery" w:hAnsi="Apple Chancery" w:cs="Apple Chancery"/>
                <w:sz w:val="22"/>
                <w:szCs w:val="22"/>
              </w:rPr>
            </w:pPr>
            <w:r>
              <w:rPr>
                <w:rFonts w:ascii="Apple Chancery" w:hAnsi="Apple Chancery" w:cs="Apple Chancery"/>
                <w:sz w:val="22"/>
                <w:szCs w:val="22"/>
              </w:rPr>
              <w:t>____________________________________</w:t>
            </w:r>
          </w:p>
          <w:p w14:paraId="4B34F43F" w14:textId="77777777" w:rsidR="009430AF" w:rsidRDefault="009430AF" w:rsidP="009430AF">
            <w:pPr>
              <w:spacing w:line="276" w:lineRule="auto"/>
              <w:rPr>
                <w:szCs w:val="24"/>
              </w:rPr>
            </w:pPr>
            <w:r>
              <w:rPr>
                <w:szCs w:val="24"/>
              </w:rPr>
              <w:t>Quote</w:t>
            </w:r>
          </w:p>
          <w:p w14:paraId="498AEC07" w14:textId="77777777" w:rsidR="00126738" w:rsidRPr="004372ED" w:rsidRDefault="00126738" w:rsidP="00F151A9">
            <w:pPr>
              <w:spacing w:line="276" w:lineRule="auto"/>
              <w:rPr>
                <w:szCs w:val="24"/>
              </w:rPr>
            </w:pPr>
          </w:p>
        </w:tc>
        <w:tc>
          <w:tcPr>
            <w:tcW w:w="790" w:type="dxa"/>
          </w:tcPr>
          <w:p w14:paraId="718DABE5" w14:textId="77777777" w:rsidR="00010628" w:rsidRPr="004372ED" w:rsidRDefault="00010628" w:rsidP="00F151A9">
            <w:pPr>
              <w:spacing w:line="276" w:lineRule="auto"/>
              <w:rPr>
                <w:szCs w:val="24"/>
              </w:rPr>
            </w:pPr>
          </w:p>
        </w:tc>
        <w:tc>
          <w:tcPr>
            <w:tcW w:w="4067" w:type="dxa"/>
          </w:tcPr>
          <w:p w14:paraId="63086AD9" w14:textId="77777777" w:rsidR="00010628" w:rsidRPr="004372ED" w:rsidRDefault="00010628" w:rsidP="00F151A9">
            <w:pPr>
              <w:spacing w:line="276" w:lineRule="auto"/>
              <w:rPr>
                <w:szCs w:val="24"/>
              </w:rPr>
            </w:pPr>
          </w:p>
        </w:tc>
        <w:tc>
          <w:tcPr>
            <w:tcW w:w="810" w:type="dxa"/>
          </w:tcPr>
          <w:p w14:paraId="54F7EE02" w14:textId="77777777" w:rsidR="00010628" w:rsidRPr="004372ED" w:rsidRDefault="00010628" w:rsidP="00F151A9">
            <w:pPr>
              <w:spacing w:line="276" w:lineRule="auto"/>
              <w:rPr>
                <w:szCs w:val="24"/>
              </w:rPr>
            </w:pPr>
          </w:p>
        </w:tc>
      </w:tr>
      <w:tr w:rsidR="00324D7A" w:rsidRPr="004372ED" w14:paraId="6A734348" w14:textId="77777777">
        <w:tc>
          <w:tcPr>
            <w:tcW w:w="4629" w:type="dxa"/>
          </w:tcPr>
          <w:p w14:paraId="369C9076" w14:textId="77777777" w:rsidR="009430AF" w:rsidRDefault="009430AF" w:rsidP="009430AF">
            <w:pPr>
              <w:spacing w:line="276" w:lineRule="auto"/>
              <w:rPr>
                <w:szCs w:val="24"/>
              </w:rPr>
            </w:pPr>
            <w:r w:rsidRPr="008010CD">
              <w:rPr>
                <w:szCs w:val="24"/>
              </w:rPr>
              <w:t>Example</w:t>
            </w:r>
          </w:p>
          <w:p w14:paraId="2F5EC30E" w14:textId="77777777" w:rsidR="009430AF" w:rsidRDefault="009430AF" w:rsidP="009430AF">
            <w:pPr>
              <w:spacing w:line="276" w:lineRule="auto"/>
              <w:rPr>
                <w:rFonts w:ascii="Apple Chancery" w:hAnsi="Apple Chancery" w:cs="Apple Chancery"/>
                <w:sz w:val="22"/>
                <w:szCs w:val="22"/>
              </w:rPr>
            </w:pPr>
          </w:p>
          <w:p w14:paraId="616DAECD" w14:textId="77777777" w:rsidR="009430AF" w:rsidRDefault="009430AF" w:rsidP="009430AF">
            <w:pPr>
              <w:spacing w:line="276" w:lineRule="auto"/>
              <w:rPr>
                <w:rFonts w:ascii="Apple Chancery" w:hAnsi="Apple Chancery" w:cs="Apple Chancery"/>
                <w:sz w:val="22"/>
                <w:szCs w:val="22"/>
              </w:rPr>
            </w:pPr>
            <w:r>
              <w:rPr>
                <w:rFonts w:ascii="Apple Chancery" w:hAnsi="Apple Chancery" w:cs="Apple Chancery"/>
                <w:sz w:val="22"/>
                <w:szCs w:val="22"/>
              </w:rPr>
              <w:t>____________________________________</w:t>
            </w:r>
          </w:p>
          <w:p w14:paraId="47D7C996" w14:textId="77777777" w:rsidR="009430AF" w:rsidRDefault="009430AF" w:rsidP="009430AF">
            <w:pPr>
              <w:spacing w:line="276" w:lineRule="auto"/>
              <w:rPr>
                <w:szCs w:val="24"/>
              </w:rPr>
            </w:pPr>
            <w:r>
              <w:rPr>
                <w:szCs w:val="24"/>
              </w:rPr>
              <w:t>Quote</w:t>
            </w:r>
          </w:p>
          <w:p w14:paraId="3C5D5489" w14:textId="77777777" w:rsidR="009430AF" w:rsidRDefault="009430AF" w:rsidP="009430AF">
            <w:pPr>
              <w:spacing w:line="276" w:lineRule="auto"/>
              <w:rPr>
                <w:szCs w:val="24"/>
              </w:rPr>
            </w:pPr>
            <w:r w:rsidRPr="008010CD">
              <w:rPr>
                <w:szCs w:val="24"/>
              </w:rPr>
              <w:lastRenderedPageBreak/>
              <w:t>Example</w:t>
            </w:r>
          </w:p>
          <w:p w14:paraId="6380EBD3" w14:textId="77777777" w:rsidR="009430AF" w:rsidRDefault="009430AF" w:rsidP="009430AF">
            <w:pPr>
              <w:spacing w:line="276" w:lineRule="auto"/>
              <w:rPr>
                <w:rFonts w:ascii="Apple Chancery" w:hAnsi="Apple Chancery" w:cs="Apple Chancery"/>
                <w:sz w:val="22"/>
                <w:szCs w:val="22"/>
              </w:rPr>
            </w:pPr>
          </w:p>
          <w:p w14:paraId="63E3F89C" w14:textId="77777777" w:rsidR="009430AF" w:rsidRDefault="009430AF" w:rsidP="009430AF">
            <w:pPr>
              <w:spacing w:line="276" w:lineRule="auto"/>
              <w:rPr>
                <w:rFonts w:ascii="Apple Chancery" w:hAnsi="Apple Chancery" w:cs="Apple Chancery"/>
                <w:sz w:val="22"/>
                <w:szCs w:val="22"/>
              </w:rPr>
            </w:pPr>
            <w:r>
              <w:rPr>
                <w:rFonts w:ascii="Apple Chancery" w:hAnsi="Apple Chancery" w:cs="Apple Chancery"/>
                <w:sz w:val="22"/>
                <w:szCs w:val="22"/>
              </w:rPr>
              <w:t>____________________________________</w:t>
            </w:r>
          </w:p>
          <w:p w14:paraId="3BC55549" w14:textId="77777777" w:rsidR="009430AF" w:rsidRDefault="009430AF" w:rsidP="009430AF">
            <w:pPr>
              <w:spacing w:line="276" w:lineRule="auto"/>
              <w:rPr>
                <w:szCs w:val="24"/>
              </w:rPr>
            </w:pPr>
            <w:r>
              <w:rPr>
                <w:szCs w:val="24"/>
              </w:rPr>
              <w:t>Quote</w:t>
            </w:r>
          </w:p>
          <w:p w14:paraId="1C65987B" w14:textId="77777777" w:rsidR="00324D7A" w:rsidRPr="004372ED" w:rsidRDefault="00324D7A" w:rsidP="00521D03">
            <w:pPr>
              <w:spacing w:line="276" w:lineRule="auto"/>
              <w:rPr>
                <w:szCs w:val="24"/>
              </w:rPr>
            </w:pPr>
          </w:p>
        </w:tc>
        <w:tc>
          <w:tcPr>
            <w:tcW w:w="790" w:type="dxa"/>
          </w:tcPr>
          <w:p w14:paraId="00975AB0" w14:textId="77777777" w:rsidR="00324D7A" w:rsidRPr="004372ED" w:rsidRDefault="00324D7A" w:rsidP="00F151A9">
            <w:pPr>
              <w:spacing w:line="276" w:lineRule="auto"/>
              <w:rPr>
                <w:szCs w:val="24"/>
              </w:rPr>
            </w:pPr>
          </w:p>
        </w:tc>
        <w:tc>
          <w:tcPr>
            <w:tcW w:w="4067" w:type="dxa"/>
          </w:tcPr>
          <w:p w14:paraId="497EC7A9" w14:textId="77777777" w:rsidR="00324D7A" w:rsidRPr="004372ED" w:rsidRDefault="00324D7A" w:rsidP="00F151A9">
            <w:pPr>
              <w:spacing w:line="276" w:lineRule="auto"/>
              <w:rPr>
                <w:szCs w:val="24"/>
              </w:rPr>
            </w:pPr>
          </w:p>
        </w:tc>
        <w:tc>
          <w:tcPr>
            <w:tcW w:w="810" w:type="dxa"/>
          </w:tcPr>
          <w:p w14:paraId="1FBE814E" w14:textId="77777777" w:rsidR="00324D7A" w:rsidRPr="004372ED" w:rsidRDefault="00324D7A" w:rsidP="00F151A9">
            <w:pPr>
              <w:spacing w:line="276" w:lineRule="auto"/>
              <w:rPr>
                <w:szCs w:val="24"/>
              </w:rPr>
            </w:pPr>
          </w:p>
        </w:tc>
      </w:tr>
      <w:tr w:rsidR="00324D7A" w:rsidRPr="004372ED" w14:paraId="6B28B5CC" w14:textId="77777777">
        <w:tc>
          <w:tcPr>
            <w:tcW w:w="4629" w:type="dxa"/>
          </w:tcPr>
          <w:p w14:paraId="62E918F7" w14:textId="77777777" w:rsidR="009430AF" w:rsidRDefault="009430AF" w:rsidP="009430AF">
            <w:pPr>
              <w:spacing w:line="276" w:lineRule="auto"/>
              <w:rPr>
                <w:szCs w:val="24"/>
              </w:rPr>
            </w:pPr>
            <w:r w:rsidRPr="008010CD">
              <w:rPr>
                <w:szCs w:val="24"/>
              </w:rPr>
              <w:t>Example</w:t>
            </w:r>
          </w:p>
          <w:p w14:paraId="236FA695" w14:textId="77777777" w:rsidR="009430AF" w:rsidRDefault="009430AF" w:rsidP="009430AF">
            <w:pPr>
              <w:spacing w:line="276" w:lineRule="auto"/>
              <w:rPr>
                <w:rFonts w:ascii="Apple Chancery" w:hAnsi="Apple Chancery" w:cs="Apple Chancery"/>
                <w:sz w:val="22"/>
                <w:szCs w:val="22"/>
              </w:rPr>
            </w:pPr>
          </w:p>
          <w:p w14:paraId="0D56565B" w14:textId="77777777" w:rsidR="009430AF" w:rsidRDefault="009430AF" w:rsidP="009430AF">
            <w:pPr>
              <w:spacing w:line="276" w:lineRule="auto"/>
              <w:rPr>
                <w:rFonts w:ascii="Apple Chancery" w:hAnsi="Apple Chancery" w:cs="Apple Chancery"/>
                <w:sz w:val="22"/>
                <w:szCs w:val="22"/>
              </w:rPr>
            </w:pPr>
            <w:r>
              <w:rPr>
                <w:rFonts w:ascii="Apple Chancery" w:hAnsi="Apple Chancery" w:cs="Apple Chancery"/>
                <w:sz w:val="22"/>
                <w:szCs w:val="22"/>
              </w:rPr>
              <w:t>____________________________________</w:t>
            </w:r>
          </w:p>
          <w:p w14:paraId="443BABB0" w14:textId="77777777" w:rsidR="009430AF" w:rsidRDefault="009430AF" w:rsidP="009430AF">
            <w:pPr>
              <w:spacing w:line="276" w:lineRule="auto"/>
              <w:rPr>
                <w:szCs w:val="24"/>
              </w:rPr>
            </w:pPr>
            <w:r>
              <w:rPr>
                <w:szCs w:val="24"/>
              </w:rPr>
              <w:t>Quote</w:t>
            </w:r>
          </w:p>
          <w:p w14:paraId="4036557B" w14:textId="77777777" w:rsidR="00324D7A" w:rsidRPr="004372ED" w:rsidRDefault="00324D7A" w:rsidP="00F151A9">
            <w:pPr>
              <w:spacing w:line="276" w:lineRule="auto"/>
              <w:rPr>
                <w:szCs w:val="24"/>
              </w:rPr>
            </w:pPr>
          </w:p>
        </w:tc>
        <w:tc>
          <w:tcPr>
            <w:tcW w:w="790" w:type="dxa"/>
          </w:tcPr>
          <w:p w14:paraId="7F7A21A7" w14:textId="77777777" w:rsidR="00324D7A" w:rsidRPr="004372ED" w:rsidRDefault="00324D7A" w:rsidP="00F151A9">
            <w:pPr>
              <w:spacing w:line="276" w:lineRule="auto"/>
              <w:rPr>
                <w:szCs w:val="24"/>
              </w:rPr>
            </w:pPr>
          </w:p>
        </w:tc>
        <w:tc>
          <w:tcPr>
            <w:tcW w:w="4067" w:type="dxa"/>
          </w:tcPr>
          <w:p w14:paraId="0B69F8EF" w14:textId="77777777" w:rsidR="00324D7A" w:rsidRPr="004372ED" w:rsidRDefault="00324D7A" w:rsidP="00F151A9">
            <w:pPr>
              <w:spacing w:line="276" w:lineRule="auto"/>
              <w:rPr>
                <w:szCs w:val="24"/>
              </w:rPr>
            </w:pPr>
          </w:p>
        </w:tc>
        <w:tc>
          <w:tcPr>
            <w:tcW w:w="810" w:type="dxa"/>
          </w:tcPr>
          <w:p w14:paraId="7B7FA6A3" w14:textId="77777777" w:rsidR="00324D7A" w:rsidRPr="004372ED" w:rsidRDefault="00324D7A" w:rsidP="00F151A9">
            <w:pPr>
              <w:spacing w:line="276" w:lineRule="auto"/>
              <w:rPr>
                <w:szCs w:val="24"/>
              </w:rPr>
            </w:pPr>
          </w:p>
        </w:tc>
      </w:tr>
    </w:tbl>
    <w:p w14:paraId="13D3333F" w14:textId="77777777" w:rsidR="00010628" w:rsidRPr="004372ED" w:rsidRDefault="00010628" w:rsidP="00010628">
      <w:pPr>
        <w:spacing w:line="276" w:lineRule="auto"/>
        <w:rPr>
          <w:szCs w:val="24"/>
        </w:rPr>
      </w:pPr>
    </w:p>
    <w:p w14:paraId="2861AD2A" w14:textId="77777777" w:rsidR="00010628" w:rsidRPr="004372ED" w:rsidRDefault="00010628" w:rsidP="00010628">
      <w:pPr>
        <w:spacing w:line="276" w:lineRule="auto"/>
        <w:rPr>
          <w:szCs w:val="24"/>
        </w:rPr>
      </w:pPr>
    </w:p>
    <w:p w14:paraId="463CDD5A" w14:textId="77777777" w:rsidR="006F626D" w:rsidRPr="00726CBE" w:rsidRDefault="006F626D" w:rsidP="006F626D">
      <w:pPr>
        <w:pStyle w:val="ListParagraph"/>
        <w:numPr>
          <w:ilvl w:val="0"/>
          <w:numId w:val="8"/>
        </w:numPr>
        <w:spacing w:line="276" w:lineRule="auto"/>
        <w:rPr>
          <w:szCs w:val="24"/>
        </w:rPr>
      </w:pPr>
      <w:r w:rsidRPr="00726CBE">
        <w:rPr>
          <w:szCs w:val="24"/>
        </w:rPr>
        <w:t xml:space="preserve">When the class is ready, your teacher will reread the story aloud. Your job is to </w:t>
      </w:r>
      <w:r w:rsidRPr="00726CBE">
        <w:rPr>
          <w:b/>
          <w:szCs w:val="24"/>
        </w:rPr>
        <w:t>listen</w:t>
      </w:r>
      <w:r w:rsidRPr="00726CBE">
        <w:rPr>
          <w:szCs w:val="24"/>
        </w:rPr>
        <w:t xml:space="preserve"> </w:t>
      </w:r>
      <w:r w:rsidRPr="00726CBE">
        <w:rPr>
          <w:b/>
          <w:szCs w:val="24"/>
        </w:rPr>
        <w:t>carefully</w:t>
      </w:r>
      <w:r w:rsidRPr="00726CBE">
        <w:rPr>
          <w:szCs w:val="24"/>
        </w:rPr>
        <w:t xml:space="preserve"> for information that will help you to complete the graphic organizer. During the read aloud, every time you hear some evidence from the text that you think belongs on the chart, </w:t>
      </w:r>
      <w:r w:rsidRPr="00726CBE">
        <w:rPr>
          <w:b/>
          <w:szCs w:val="24"/>
        </w:rPr>
        <w:t>raise your hand</w:t>
      </w:r>
      <w:r w:rsidRPr="00726CBE">
        <w:rPr>
          <w:szCs w:val="24"/>
        </w:rPr>
        <w:t xml:space="preserve">. The class will stop to discuss what you have noticed and decide whether to add that evidence to the chart. </w:t>
      </w:r>
    </w:p>
    <w:p w14:paraId="2804AF45" w14:textId="77777777" w:rsidR="006F626D" w:rsidRPr="004372ED" w:rsidRDefault="006F626D" w:rsidP="006F626D">
      <w:pPr>
        <w:spacing w:line="276" w:lineRule="auto"/>
        <w:rPr>
          <w:szCs w:val="24"/>
        </w:rPr>
      </w:pPr>
    </w:p>
    <w:p w14:paraId="56C4C148" w14:textId="77777777" w:rsidR="006F626D" w:rsidRPr="004372ED" w:rsidRDefault="006F626D" w:rsidP="006F626D">
      <w:pPr>
        <w:spacing w:line="276" w:lineRule="auto"/>
        <w:ind w:left="360"/>
        <w:rPr>
          <w:szCs w:val="24"/>
        </w:rPr>
      </w:pPr>
      <w:r w:rsidRPr="004372ED">
        <w:rPr>
          <w:szCs w:val="24"/>
        </w:rPr>
        <w:t xml:space="preserve">You may have noticed that there is not much room to write in each box! Don't worry, your teacher will show you how to </w:t>
      </w:r>
      <w:r w:rsidRPr="004372ED">
        <w:rPr>
          <w:b/>
          <w:szCs w:val="24"/>
        </w:rPr>
        <w:t xml:space="preserve">"take notes" </w:t>
      </w:r>
      <w:r w:rsidRPr="004372ED">
        <w:rPr>
          <w:szCs w:val="24"/>
        </w:rPr>
        <w:t>in that small space using just key words and phrases.</w:t>
      </w:r>
    </w:p>
    <w:p w14:paraId="5537D17B" w14:textId="77777777" w:rsidR="006F626D" w:rsidRPr="004372ED" w:rsidRDefault="006F626D" w:rsidP="006F626D">
      <w:pPr>
        <w:spacing w:line="276" w:lineRule="auto"/>
        <w:rPr>
          <w:szCs w:val="24"/>
        </w:rPr>
      </w:pPr>
    </w:p>
    <w:p w14:paraId="596C2BDB" w14:textId="77777777" w:rsidR="006F626D" w:rsidRDefault="006F626D" w:rsidP="006F626D">
      <w:pPr>
        <w:pStyle w:val="ListParagraph"/>
        <w:numPr>
          <w:ilvl w:val="0"/>
          <w:numId w:val="8"/>
        </w:numPr>
        <w:spacing w:line="276" w:lineRule="auto"/>
        <w:rPr>
          <w:szCs w:val="24"/>
        </w:rPr>
      </w:pPr>
      <w:r w:rsidRPr="00726CBE">
        <w:rPr>
          <w:szCs w:val="24"/>
        </w:rPr>
        <w:t xml:space="preserve">Once you have taken notes, </w:t>
      </w:r>
      <w:r w:rsidRPr="00992173">
        <w:rPr>
          <w:b/>
          <w:szCs w:val="24"/>
        </w:rPr>
        <w:t xml:space="preserve">look </w:t>
      </w:r>
      <w:r w:rsidRPr="00992173">
        <w:rPr>
          <w:szCs w:val="24"/>
        </w:rPr>
        <w:t>back</w:t>
      </w:r>
      <w:r w:rsidRPr="00726CBE">
        <w:rPr>
          <w:szCs w:val="24"/>
        </w:rPr>
        <w:t xml:space="preserve"> at your assignment, </w:t>
      </w:r>
      <w:r w:rsidRPr="00726CBE">
        <w:rPr>
          <w:b/>
          <w:szCs w:val="24"/>
        </w:rPr>
        <w:t xml:space="preserve">copy </w:t>
      </w:r>
      <w:r w:rsidRPr="00726CBE">
        <w:rPr>
          <w:szCs w:val="24"/>
        </w:rPr>
        <w:t xml:space="preserve">the Focusing Question onto your Writing Draft Sheet. </w:t>
      </w:r>
      <w:r w:rsidRPr="00992173">
        <w:rPr>
          <w:b/>
          <w:szCs w:val="24"/>
        </w:rPr>
        <w:t>Think</w:t>
      </w:r>
      <w:r w:rsidRPr="00726CBE">
        <w:rPr>
          <w:szCs w:val="24"/>
        </w:rPr>
        <w:t xml:space="preserve"> about the evidence you found. How could you answer the Focusing Question in a single sentence? Turn and </w:t>
      </w:r>
      <w:r w:rsidRPr="00726CBE">
        <w:rPr>
          <w:b/>
          <w:szCs w:val="24"/>
        </w:rPr>
        <w:t>tell</w:t>
      </w:r>
      <w:r w:rsidRPr="00726CBE">
        <w:rPr>
          <w:szCs w:val="24"/>
        </w:rPr>
        <w:t xml:space="preserve"> your partner how you might answer. </w:t>
      </w:r>
    </w:p>
    <w:p w14:paraId="25DB5809" w14:textId="77777777" w:rsidR="006F626D" w:rsidRDefault="006F626D" w:rsidP="006F626D">
      <w:pPr>
        <w:pStyle w:val="ListParagraph"/>
        <w:spacing w:line="276" w:lineRule="auto"/>
        <w:ind w:left="360"/>
        <w:rPr>
          <w:szCs w:val="24"/>
        </w:rPr>
      </w:pPr>
    </w:p>
    <w:p w14:paraId="6ACD2530" w14:textId="77777777" w:rsidR="006F626D" w:rsidRDefault="006F626D" w:rsidP="006F626D">
      <w:pPr>
        <w:pStyle w:val="ListParagraph"/>
        <w:numPr>
          <w:ilvl w:val="0"/>
          <w:numId w:val="8"/>
        </w:numPr>
        <w:spacing w:line="276" w:lineRule="auto"/>
        <w:rPr>
          <w:szCs w:val="24"/>
        </w:rPr>
      </w:pPr>
      <w:r w:rsidRPr="00726CBE">
        <w:rPr>
          <w:szCs w:val="24"/>
        </w:rPr>
        <w:t xml:space="preserve">The answer to a Focusing Question is called a Focus Statement. With your teacher, </w:t>
      </w:r>
      <w:r w:rsidRPr="00726CBE">
        <w:rPr>
          <w:b/>
          <w:szCs w:val="24"/>
        </w:rPr>
        <w:t>develop</w:t>
      </w:r>
      <w:r w:rsidRPr="00726CBE">
        <w:rPr>
          <w:szCs w:val="24"/>
        </w:rPr>
        <w:t xml:space="preserve"> a class Focus Statement. Then,</w:t>
      </w:r>
      <w:r w:rsidRPr="00992173">
        <w:rPr>
          <w:b/>
          <w:szCs w:val="24"/>
        </w:rPr>
        <w:t xml:space="preserve"> copy</w:t>
      </w:r>
      <w:r w:rsidRPr="00726CBE">
        <w:rPr>
          <w:szCs w:val="24"/>
        </w:rPr>
        <w:t xml:space="preserve"> that focus statement on the Writing Draft Sheet right underneath the Focusing Question.</w:t>
      </w:r>
    </w:p>
    <w:p w14:paraId="5B188D0F" w14:textId="77777777" w:rsidR="00C2039A" w:rsidRPr="004372ED" w:rsidRDefault="00C2039A">
      <w:pPr>
        <w:rPr>
          <w:szCs w:val="24"/>
        </w:rPr>
      </w:pPr>
      <w:r w:rsidRPr="004372ED">
        <w:rPr>
          <w:szCs w:val="24"/>
        </w:rPr>
        <w:br w:type="page"/>
      </w:r>
    </w:p>
    <w:p w14:paraId="57E86492" w14:textId="77777777" w:rsidR="00577FB4" w:rsidRPr="004372ED" w:rsidRDefault="00577FB4" w:rsidP="00577FB4">
      <w:pPr>
        <w:spacing w:line="276" w:lineRule="auto"/>
        <w:jc w:val="center"/>
        <w:rPr>
          <w:rFonts w:ascii="Arial Black" w:hAnsi="Arial Black"/>
          <w:b/>
          <w:sz w:val="28"/>
          <w:szCs w:val="28"/>
        </w:rPr>
      </w:pPr>
      <w:r w:rsidRPr="004372ED">
        <w:rPr>
          <w:rFonts w:ascii="Arial Black" w:hAnsi="Arial Black"/>
          <w:b/>
          <w:sz w:val="28"/>
          <w:szCs w:val="28"/>
        </w:rPr>
        <w:lastRenderedPageBreak/>
        <w:t>Think and Write!</w:t>
      </w:r>
    </w:p>
    <w:p w14:paraId="09671301" w14:textId="77777777" w:rsidR="00C2039A" w:rsidRPr="004372ED" w:rsidRDefault="00C2039A" w:rsidP="00C2039A">
      <w:pPr>
        <w:spacing w:line="276" w:lineRule="auto"/>
        <w:jc w:val="center"/>
        <w:rPr>
          <w:sz w:val="16"/>
          <w:szCs w:val="16"/>
        </w:rPr>
      </w:pPr>
      <w:r w:rsidRPr="004372ED">
        <w:rPr>
          <w:sz w:val="16"/>
          <w:szCs w:val="16"/>
        </w:rPr>
        <w:t>Day 2</w:t>
      </w:r>
    </w:p>
    <w:p w14:paraId="5250B84C" w14:textId="77777777" w:rsidR="00C2039A" w:rsidRPr="004372ED" w:rsidRDefault="00C2039A" w:rsidP="00C2039A">
      <w:pPr>
        <w:spacing w:line="276" w:lineRule="auto"/>
        <w:rPr>
          <w:sz w:val="18"/>
          <w:szCs w:val="18"/>
        </w:rPr>
      </w:pPr>
    </w:p>
    <w:p w14:paraId="7DBB1884" w14:textId="77777777" w:rsidR="00C2039A" w:rsidRPr="004372ED" w:rsidRDefault="00C2039A" w:rsidP="00C2039A">
      <w:pPr>
        <w:spacing w:line="276" w:lineRule="auto"/>
        <w:rPr>
          <w:szCs w:val="24"/>
        </w:rPr>
      </w:pPr>
      <w:r w:rsidRPr="004372ED">
        <w:rPr>
          <w:szCs w:val="24"/>
        </w:rPr>
        <w:t>Name</w:t>
      </w:r>
      <w:r w:rsidR="00341A47">
        <w:rPr>
          <w:szCs w:val="24"/>
        </w:rPr>
        <w:t>:</w:t>
      </w:r>
      <w:r w:rsidRPr="004372ED">
        <w:rPr>
          <w:szCs w:val="24"/>
        </w:rPr>
        <w:t xml:space="preserve">                                                                                                                          Date</w:t>
      </w:r>
      <w:r w:rsidR="00341A47">
        <w:rPr>
          <w:szCs w:val="24"/>
        </w:rPr>
        <w:t>:</w:t>
      </w:r>
    </w:p>
    <w:p w14:paraId="0DA88926" w14:textId="77777777" w:rsidR="00850917" w:rsidRDefault="00C2039A" w:rsidP="00850917">
      <w:pPr>
        <w:spacing w:line="276" w:lineRule="auto"/>
        <w:rPr>
          <w:szCs w:val="24"/>
        </w:rPr>
      </w:pPr>
      <w:r w:rsidRPr="004372ED">
        <w:rPr>
          <w:szCs w:val="24"/>
        </w:rPr>
        <w:t>Title of story</w:t>
      </w:r>
      <w:r w:rsidR="00341A47">
        <w:rPr>
          <w:szCs w:val="24"/>
        </w:rPr>
        <w:t>/article:</w:t>
      </w:r>
      <w:r w:rsidRPr="004372ED">
        <w:rPr>
          <w:szCs w:val="24"/>
        </w:rPr>
        <w:t xml:space="preserve"> </w:t>
      </w:r>
      <w:r w:rsidR="00A13AAA" w:rsidRPr="000B4F1B">
        <w:rPr>
          <w:szCs w:val="24"/>
        </w:rPr>
        <w:t>“</w:t>
      </w:r>
      <w:r w:rsidR="00D33ECB" w:rsidRPr="000B4F1B">
        <w:rPr>
          <w:b/>
          <w:szCs w:val="24"/>
        </w:rPr>
        <w:t>The Horned Toad Prince</w:t>
      </w:r>
      <w:r w:rsidR="00A13AAA" w:rsidRPr="000B4F1B">
        <w:rPr>
          <w:b/>
          <w:szCs w:val="24"/>
        </w:rPr>
        <w:t>”</w:t>
      </w:r>
    </w:p>
    <w:p w14:paraId="15A240C3" w14:textId="77777777" w:rsidR="00C2039A" w:rsidRPr="004372ED" w:rsidRDefault="00C2039A" w:rsidP="00C2039A">
      <w:pPr>
        <w:spacing w:line="276" w:lineRule="auto"/>
        <w:rPr>
          <w:szCs w:val="24"/>
        </w:rPr>
      </w:pPr>
    </w:p>
    <w:p w14:paraId="0C9B3709" w14:textId="77777777" w:rsidR="006F626D" w:rsidRDefault="006F626D" w:rsidP="006F626D">
      <w:pPr>
        <w:pStyle w:val="ListParagraph"/>
        <w:numPr>
          <w:ilvl w:val="0"/>
          <w:numId w:val="7"/>
        </w:numPr>
        <w:spacing w:line="276" w:lineRule="auto"/>
        <w:rPr>
          <w:szCs w:val="24"/>
        </w:rPr>
      </w:pPr>
      <w:r w:rsidRPr="00726CBE">
        <w:rPr>
          <w:b/>
          <w:szCs w:val="24"/>
        </w:rPr>
        <w:t>Look</w:t>
      </w:r>
      <w:r w:rsidRPr="00726CBE">
        <w:rPr>
          <w:szCs w:val="24"/>
        </w:rPr>
        <w:t xml:space="preserve"> at your Writing Draft Sheet from yesterday. With a partner, take turns. Have one person </w:t>
      </w:r>
      <w:r w:rsidRPr="00726CBE">
        <w:rPr>
          <w:b/>
          <w:szCs w:val="24"/>
        </w:rPr>
        <w:t xml:space="preserve">read </w:t>
      </w:r>
      <w:r w:rsidRPr="00726CBE">
        <w:rPr>
          <w:szCs w:val="24"/>
        </w:rPr>
        <w:t xml:space="preserve">the Focusing Question and the other person </w:t>
      </w:r>
      <w:r w:rsidRPr="00726CBE">
        <w:rPr>
          <w:b/>
          <w:szCs w:val="24"/>
        </w:rPr>
        <w:t>read</w:t>
      </w:r>
      <w:r w:rsidRPr="00726CBE">
        <w:rPr>
          <w:szCs w:val="24"/>
        </w:rPr>
        <w:t xml:space="preserve"> the Focus Statement. Then </w:t>
      </w:r>
      <w:r w:rsidRPr="00726CBE">
        <w:rPr>
          <w:b/>
          <w:szCs w:val="24"/>
        </w:rPr>
        <w:t>switch</w:t>
      </w:r>
      <w:r w:rsidRPr="00726CBE">
        <w:rPr>
          <w:szCs w:val="24"/>
        </w:rPr>
        <w:t>, so that you each have read both.</w:t>
      </w:r>
    </w:p>
    <w:p w14:paraId="399AFE9B" w14:textId="77777777" w:rsidR="006F626D" w:rsidRDefault="006F626D" w:rsidP="006F626D">
      <w:pPr>
        <w:pStyle w:val="ListParagraph"/>
        <w:spacing w:line="276" w:lineRule="auto"/>
        <w:ind w:left="360"/>
        <w:rPr>
          <w:szCs w:val="24"/>
        </w:rPr>
      </w:pPr>
    </w:p>
    <w:p w14:paraId="0A264BD7" w14:textId="77777777" w:rsidR="006F626D" w:rsidRDefault="006F626D" w:rsidP="006F626D">
      <w:pPr>
        <w:pStyle w:val="ListParagraph"/>
        <w:numPr>
          <w:ilvl w:val="0"/>
          <w:numId w:val="7"/>
        </w:numPr>
        <w:spacing w:line="276" w:lineRule="auto"/>
        <w:rPr>
          <w:szCs w:val="24"/>
        </w:rPr>
      </w:pPr>
      <w:r w:rsidRPr="00726CBE">
        <w:rPr>
          <w:b/>
          <w:szCs w:val="24"/>
        </w:rPr>
        <w:t>Look</w:t>
      </w:r>
      <w:r w:rsidRPr="00726CBE">
        <w:rPr>
          <w:szCs w:val="24"/>
        </w:rPr>
        <w:t xml:space="preserve"> at your graphic organizer. </w:t>
      </w:r>
      <w:r w:rsidRPr="00726CBE">
        <w:rPr>
          <w:b/>
          <w:szCs w:val="24"/>
        </w:rPr>
        <w:t>Listen</w:t>
      </w:r>
      <w:r w:rsidRPr="00726CBE">
        <w:rPr>
          <w:szCs w:val="24"/>
        </w:rPr>
        <w:t xml:space="preserve"> carefully as your teacher gives an example of how to write the first evidence paragraph of your response. Where are these sentences coming from? On your graphic organizer, </w:t>
      </w:r>
      <w:r w:rsidRPr="00726CBE">
        <w:rPr>
          <w:b/>
          <w:szCs w:val="24"/>
        </w:rPr>
        <w:t xml:space="preserve">check the box </w:t>
      </w:r>
      <w:r w:rsidRPr="00726CBE">
        <w:rPr>
          <w:szCs w:val="24"/>
        </w:rPr>
        <w:t>next to the evidence your teacher used to write this part.</w:t>
      </w:r>
    </w:p>
    <w:p w14:paraId="7A382E2D" w14:textId="77777777" w:rsidR="006F626D" w:rsidRDefault="006F626D" w:rsidP="006F626D">
      <w:pPr>
        <w:pStyle w:val="ListParagraph"/>
        <w:spacing w:line="276" w:lineRule="auto"/>
        <w:ind w:left="360"/>
        <w:rPr>
          <w:szCs w:val="24"/>
        </w:rPr>
      </w:pPr>
    </w:p>
    <w:p w14:paraId="58506198" w14:textId="77777777" w:rsidR="006F626D" w:rsidRPr="00DC4D13" w:rsidRDefault="006F626D" w:rsidP="006F626D">
      <w:pPr>
        <w:pStyle w:val="ListParagraph"/>
        <w:numPr>
          <w:ilvl w:val="0"/>
          <w:numId w:val="7"/>
        </w:numPr>
        <w:spacing w:line="276" w:lineRule="auto"/>
        <w:rPr>
          <w:szCs w:val="24"/>
        </w:rPr>
      </w:pPr>
      <w:r w:rsidRPr="00DC4D13">
        <w:rPr>
          <w:szCs w:val="24"/>
        </w:rPr>
        <w:t xml:space="preserve">Now comes the fun part! Talk your piece! Use your graphic organizer. </w:t>
      </w:r>
      <w:r w:rsidRPr="00DC4D13">
        <w:rPr>
          <w:b/>
          <w:szCs w:val="24"/>
        </w:rPr>
        <w:t>Point</w:t>
      </w:r>
      <w:r w:rsidRPr="00DC4D13">
        <w:rPr>
          <w:szCs w:val="24"/>
        </w:rPr>
        <w:t xml:space="preserve"> to each row of the chart and </w:t>
      </w:r>
      <w:r w:rsidRPr="00DC4D13">
        <w:rPr>
          <w:b/>
          <w:szCs w:val="24"/>
        </w:rPr>
        <w:t xml:space="preserve">tell </w:t>
      </w:r>
      <w:r w:rsidRPr="00DC4D13">
        <w:rPr>
          <w:szCs w:val="24"/>
        </w:rPr>
        <w:t xml:space="preserve">your partner what you will write. Say the sentences out loud as if you </w:t>
      </w:r>
      <w:r>
        <w:rPr>
          <w:szCs w:val="24"/>
        </w:rPr>
        <w:t xml:space="preserve">were </w:t>
      </w:r>
      <w:r w:rsidRPr="00DC4D13">
        <w:rPr>
          <w:szCs w:val="24"/>
        </w:rPr>
        <w:t>writing them.  Then listen as your partner tells you what he/she will write.</w:t>
      </w:r>
    </w:p>
    <w:p w14:paraId="1EBCD7C4" w14:textId="77777777" w:rsidR="006F626D" w:rsidRPr="004372ED" w:rsidRDefault="006F626D" w:rsidP="006F626D">
      <w:pPr>
        <w:spacing w:line="276" w:lineRule="auto"/>
        <w:rPr>
          <w:szCs w:val="24"/>
        </w:rPr>
      </w:pPr>
    </w:p>
    <w:p w14:paraId="4DAE41FC" w14:textId="77777777" w:rsidR="006F626D" w:rsidRPr="004372ED" w:rsidRDefault="006F626D" w:rsidP="006F626D">
      <w:pPr>
        <w:spacing w:line="276" w:lineRule="auto"/>
        <w:rPr>
          <w:i/>
          <w:szCs w:val="24"/>
        </w:rPr>
      </w:pPr>
      <w:r w:rsidRPr="004372ED">
        <w:rPr>
          <w:i/>
          <w:szCs w:val="24"/>
        </w:rPr>
        <w:t>On your own...</w:t>
      </w:r>
    </w:p>
    <w:p w14:paraId="31263AD6" w14:textId="77777777" w:rsidR="006F626D" w:rsidRDefault="006F626D" w:rsidP="006F626D">
      <w:pPr>
        <w:pStyle w:val="ListParagraph"/>
        <w:numPr>
          <w:ilvl w:val="0"/>
          <w:numId w:val="7"/>
        </w:numPr>
        <w:spacing w:line="276" w:lineRule="auto"/>
        <w:rPr>
          <w:szCs w:val="24"/>
        </w:rPr>
      </w:pPr>
      <w:r w:rsidRPr="00726CBE">
        <w:rPr>
          <w:b/>
          <w:szCs w:val="24"/>
        </w:rPr>
        <w:t>Look</w:t>
      </w:r>
      <w:r w:rsidRPr="00726CBE">
        <w:rPr>
          <w:szCs w:val="24"/>
        </w:rPr>
        <w:t xml:space="preserve"> at your Writing Draft Sheet. </w:t>
      </w:r>
      <w:r w:rsidRPr="00726CBE">
        <w:rPr>
          <w:b/>
          <w:szCs w:val="24"/>
        </w:rPr>
        <w:t>Re-read</w:t>
      </w:r>
      <w:r w:rsidRPr="00726CBE">
        <w:rPr>
          <w:szCs w:val="24"/>
        </w:rPr>
        <w:t xml:space="preserve"> what you have written so far. Then</w:t>
      </w:r>
      <w:r>
        <w:rPr>
          <w:szCs w:val="24"/>
        </w:rPr>
        <w:t>,</w:t>
      </w:r>
      <w:r w:rsidRPr="00726CBE">
        <w:rPr>
          <w:szCs w:val="24"/>
        </w:rPr>
        <w:t xml:space="preserve"> </w:t>
      </w:r>
      <w:r w:rsidRPr="00726CBE">
        <w:rPr>
          <w:b/>
          <w:szCs w:val="24"/>
        </w:rPr>
        <w:t>write</w:t>
      </w:r>
      <w:r w:rsidRPr="00726CBE">
        <w:rPr>
          <w:szCs w:val="24"/>
        </w:rPr>
        <w:t xml:space="preserve"> about each piece of evidence.  </w:t>
      </w:r>
      <w:r w:rsidRPr="00726CBE">
        <w:rPr>
          <w:b/>
          <w:szCs w:val="24"/>
        </w:rPr>
        <w:t>Check off</w:t>
      </w:r>
      <w:r w:rsidRPr="00726CBE">
        <w:rPr>
          <w:szCs w:val="24"/>
        </w:rPr>
        <w:t xml:space="preserve"> each piece of evidence on the graphic organizer as you write. </w:t>
      </w:r>
    </w:p>
    <w:p w14:paraId="22ABF8DD" w14:textId="77777777" w:rsidR="006F626D" w:rsidRDefault="006F626D" w:rsidP="006F626D">
      <w:pPr>
        <w:pStyle w:val="ListParagraph"/>
        <w:spacing w:line="276" w:lineRule="auto"/>
        <w:ind w:left="360"/>
        <w:rPr>
          <w:szCs w:val="24"/>
        </w:rPr>
      </w:pPr>
    </w:p>
    <w:p w14:paraId="3A76F6F3" w14:textId="77777777" w:rsidR="006F626D" w:rsidRDefault="006F626D" w:rsidP="006F626D">
      <w:pPr>
        <w:pStyle w:val="ListParagraph"/>
        <w:numPr>
          <w:ilvl w:val="0"/>
          <w:numId w:val="7"/>
        </w:numPr>
        <w:spacing w:line="276" w:lineRule="auto"/>
        <w:rPr>
          <w:szCs w:val="24"/>
        </w:rPr>
      </w:pPr>
      <w:r w:rsidRPr="00726CBE">
        <w:rPr>
          <w:szCs w:val="24"/>
        </w:rPr>
        <w:t xml:space="preserve">A Concluding Statement restates the focus of the piece. </w:t>
      </w:r>
      <w:r w:rsidRPr="00726CBE">
        <w:rPr>
          <w:b/>
          <w:szCs w:val="24"/>
        </w:rPr>
        <w:t>Look</w:t>
      </w:r>
      <w:r w:rsidRPr="00726CBE">
        <w:rPr>
          <w:szCs w:val="24"/>
        </w:rPr>
        <w:t xml:space="preserve"> at your Focus Statement. How could you </w:t>
      </w:r>
      <w:r w:rsidRPr="00726CBE">
        <w:rPr>
          <w:b/>
          <w:szCs w:val="24"/>
        </w:rPr>
        <w:t xml:space="preserve">restate </w:t>
      </w:r>
      <w:r w:rsidRPr="00726CBE">
        <w:rPr>
          <w:szCs w:val="24"/>
        </w:rPr>
        <w:t xml:space="preserve">it? Use the same idea, but different words. </w:t>
      </w:r>
      <w:r w:rsidRPr="00726CBE">
        <w:rPr>
          <w:b/>
          <w:szCs w:val="24"/>
        </w:rPr>
        <w:t>Write</w:t>
      </w:r>
      <w:r w:rsidRPr="00726CBE">
        <w:rPr>
          <w:szCs w:val="24"/>
        </w:rPr>
        <w:t xml:space="preserve"> your Concluding Statement at the end of your piece. </w:t>
      </w:r>
    </w:p>
    <w:p w14:paraId="00EC98C1" w14:textId="77777777" w:rsidR="006F626D" w:rsidRDefault="006F626D" w:rsidP="006F626D">
      <w:pPr>
        <w:pStyle w:val="ListParagraph"/>
        <w:spacing w:line="276" w:lineRule="auto"/>
        <w:ind w:left="360"/>
        <w:rPr>
          <w:szCs w:val="24"/>
        </w:rPr>
      </w:pPr>
    </w:p>
    <w:p w14:paraId="0FACDABD" w14:textId="77777777" w:rsidR="006F626D" w:rsidRDefault="006F626D" w:rsidP="00C2039A">
      <w:pPr>
        <w:pStyle w:val="ListParagraph"/>
        <w:numPr>
          <w:ilvl w:val="0"/>
          <w:numId w:val="7"/>
        </w:numPr>
        <w:spacing w:line="276" w:lineRule="auto"/>
        <w:rPr>
          <w:szCs w:val="24"/>
        </w:rPr>
      </w:pPr>
      <w:r w:rsidRPr="006F626D">
        <w:rPr>
          <w:szCs w:val="24"/>
        </w:rPr>
        <w:t xml:space="preserve">Now, </w:t>
      </w:r>
      <w:r w:rsidRPr="006F626D">
        <w:rPr>
          <w:b/>
          <w:szCs w:val="24"/>
        </w:rPr>
        <w:t xml:space="preserve">think </w:t>
      </w:r>
      <w:r w:rsidRPr="006F626D">
        <w:rPr>
          <w:szCs w:val="24"/>
        </w:rPr>
        <w:t xml:space="preserve">about this question: </w:t>
      </w:r>
      <w:r w:rsidR="000B4F1B" w:rsidRPr="006F626D">
        <w:rPr>
          <w:i/>
          <w:szCs w:val="24"/>
        </w:rPr>
        <w:t>“What did Reba Jo learn?”</w:t>
      </w:r>
      <w:r w:rsidR="000B4F1B" w:rsidRPr="006F626D">
        <w:rPr>
          <w:szCs w:val="24"/>
        </w:rPr>
        <w:t xml:space="preserve"> Your teacher will lead you in a</w:t>
      </w:r>
      <w:r w:rsidR="000B4F1B" w:rsidRPr="006F626D">
        <w:rPr>
          <w:b/>
          <w:szCs w:val="24"/>
        </w:rPr>
        <w:t xml:space="preserve"> discussion</w:t>
      </w:r>
      <w:r w:rsidR="000B4F1B" w:rsidRPr="006F626D">
        <w:rPr>
          <w:szCs w:val="24"/>
        </w:rPr>
        <w:t xml:space="preserve"> to help you think about this question, which will help you improve and expand your conclusion. When you are ready, </w:t>
      </w:r>
      <w:r w:rsidR="000B4F1B" w:rsidRPr="006F626D">
        <w:rPr>
          <w:b/>
          <w:szCs w:val="24"/>
        </w:rPr>
        <w:t>add a few sentences</w:t>
      </w:r>
      <w:r w:rsidR="000B4F1B" w:rsidRPr="006F626D">
        <w:rPr>
          <w:szCs w:val="24"/>
        </w:rPr>
        <w:t xml:space="preserve"> to your conclusion to show your thinking about this question.</w:t>
      </w:r>
    </w:p>
    <w:p w14:paraId="75504818" w14:textId="77777777" w:rsidR="006F626D" w:rsidRDefault="006F626D" w:rsidP="006F626D">
      <w:pPr>
        <w:pStyle w:val="ListParagraph"/>
        <w:spacing w:line="276" w:lineRule="auto"/>
        <w:ind w:left="360"/>
        <w:rPr>
          <w:szCs w:val="24"/>
        </w:rPr>
      </w:pPr>
    </w:p>
    <w:p w14:paraId="23EAB858" w14:textId="77777777" w:rsidR="00C2039A" w:rsidRPr="006F626D" w:rsidRDefault="00C2039A" w:rsidP="00C2039A">
      <w:pPr>
        <w:pStyle w:val="ListParagraph"/>
        <w:numPr>
          <w:ilvl w:val="0"/>
          <w:numId w:val="7"/>
        </w:numPr>
        <w:spacing w:line="276" w:lineRule="auto"/>
        <w:rPr>
          <w:szCs w:val="24"/>
        </w:rPr>
      </w:pPr>
      <w:r w:rsidRPr="006F626D">
        <w:rPr>
          <w:szCs w:val="24"/>
        </w:rPr>
        <w:t xml:space="preserve">With a pencil in your hand, </w:t>
      </w:r>
      <w:r w:rsidRPr="006F626D">
        <w:rPr>
          <w:b/>
          <w:szCs w:val="24"/>
        </w:rPr>
        <w:t xml:space="preserve">read </w:t>
      </w:r>
      <w:r w:rsidRPr="006F626D">
        <w:rPr>
          <w:szCs w:val="24"/>
        </w:rPr>
        <w:t xml:space="preserve">your piece aloud to a partner. </w:t>
      </w:r>
      <w:r w:rsidRPr="006F626D">
        <w:rPr>
          <w:b/>
          <w:szCs w:val="24"/>
        </w:rPr>
        <w:t>Revise and edit</w:t>
      </w:r>
      <w:r w:rsidRPr="006F626D">
        <w:rPr>
          <w:szCs w:val="24"/>
        </w:rPr>
        <w:t xml:space="preserve"> as you read.</w:t>
      </w:r>
    </w:p>
    <w:p w14:paraId="7EAECE53" w14:textId="77777777" w:rsidR="00010628" w:rsidRPr="004372ED" w:rsidRDefault="00C2039A" w:rsidP="00376950">
      <w:pPr>
        <w:spacing w:line="276" w:lineRule="auto"/>
        <w:ind w:left="1440" w:hanging="1440"/>
        <w:rPr>
          <w:szCs w:val="24"/>
        </w:rPr>
      </w:pPr>
      <w:r w:rsidRPr="004372ED">
        <w:rPr>
          <w:rFonts w:ascii="Comic Sans MS" w:hAnsi="Comic Sans MS"/>
          <w:szCs w:val="24"/>
        </w:rPr>
        <w:br w:type="page"/>
      </w:r>
    </w:p>
    <w:p w14:paraId="132E3580" w14:textId="77777777" w:rsidR="007419FA" w:rsidRPr="004372ED" w:rsidRDefault="007419FA" w:rsidP="007419FA">
      <w:pPr>
        <w:spacing w:line="276" w:lineRule="auto"/>
        <w:rPr>
          <w:szCs w:val="24"/>
        </w:rPr>
      </w:pPr>
    </w:p>
    <w:p w14:paraId="6EC71FFA" w14:textId="77777777" w:rsidR="007419FA" w:rsidRPr="004372ED" w:rsidRDefault="006F626D" w:rsidP="007419FA">
      <w:pPr>
        <w:spacing w:line="276" w:lineRule="auto"/>
        <w:rPr>
          <w:szCs w:val="24"/>
        </w:rPr>
      </w:pPr>
      <w:r>
        <w:rPr>
          <w:szCs w:val="24"/>
        </w:rPr>
        <w:t>Name</w:t>
      </w:r>
      <w:r w:rsidR="007419FA" w:rsidRPr="004372ED">
        <w:rPr>
          <w:szCs w:val="24"/>
        </w:rPr>
        <w:t>:                                                                                                                      Date:</w:t>
      </w:r>
    </w:p>
    <w:p w14:paraId="6822A7AA" w14:textId="77777777" w:rsidR="007419FA" w:rsidRPr="00D67775" w:rsidRDefault="007419FA" w:rsidP="007419FA">
      <w:pPr>
        <w:spacing w:line="276" w:lineRule="auto"/>
        <w:rPr>
          <w:i/>
          <w:szCs w:val="24"/>
        </w:rPr>
      </w:pPr>
      <w:r w:rsidRPr="004372ED">
        <w:rPr>
          <w:szCs w:val="24"/>
        </w:rPr>
        <w:t>Title of story</w:t>
      </w:r>
      <w:r w:rsidRPr="00FF7930">
        <w:rPr>
          <w:szCs w:val="24"/>
        </w:rPr>
        <w:t>:</w:t>
      </w:r>
      <w:r w:rsidR="00126738" w:rsidRPr="00FF7930">
        <w:rPr>
          <w:szCs w:val="24"/>
        </w:rPr>
        <w:t xml:space="preserve">  </w:t>
      </w:r>
      <w:r w:rsidR="00A13AAA" w:rsidRPr="00FF7930">
        <w:rPr>
          <w:szCs w:val="24"/>
        </w:rPr>
        <w:t>“</w:t>
      </w:r>
      <w:r w:rsidR="00D67775" w:rsidRPr="00FF7930">
        <w:rPr>
          <w:b/>
          <w:szCs w:val="24"/>
        </w:rPr>
        <w:t>The Horned Toad Prince</w:t>
      </w:r>
      <w:r w:rsidR="00A13AAA" w:rsidRPr="00FF7930">
        <w:rPr>
          <w:b/>
          <w:szCs w:val="24"/>
        </w:rPr>
        <w:t>”</w:t>
      </w:r>
    </w:p>
    <w:p w14:paraId="148709B0" w14:textId="77777777" w:rsidR="00D46731" w:rsidRPr="004372ED" w:rsidRDefault="00D46731" w:rsidP="002C1E0C">
      <w:pPr>
        <w:spacing w:line="276" w:lineRule="auto"/>
        <w:rPr>
          <w:szCs w:val="24"/>
        </w:rPr>
      </w:pPr>
    </w:p>
    <w:p w14:paraId="1B8B721E" w14:textId="77777777" w:rsidR="00706448" w:rsidRPr="004372ED" w:rsidRDefault="007419FA" w:rsidP="00780CB7">
      <w:pPr>
        <w:spacing w:line="276" w:lineRule="auto"/>
        <w:jc w:val="center"/>
        <w:rPr>
          <w:i/>
          <w:sz w:val="28"/>
          <w:szCs w:val="28"/>
        </w:rPr>
      </w:pPr>
      <w:r w:rsidRPr="004372ED">
        <w:rPr>
          <w:i/>
          <w:sz w:val="28"/>
          <w:szCs w:val="28"/>
        </w:rPr>
        <w:t>Writing Draft</w:t>
      </w:r>
    </w:p>
    <w:p w14:paraId="4FA59FD2" w14:textId="77777777"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14:paraId="1FF11A9A" w14:textId="77777777"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14:paraId="7F963B37" w14:textId="77777777"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14:paraId="416AB2CD" w14:textId="77777777"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14:paraId="355A4C33" w14:textId="77777777" w:rsidR="00C8788F" w:rsidRPr="004372ED" w:rsidRDefault="007419FA" w:rsidP="00C8788F">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w:t>
      </w:r>
    </w:p>
    <w:p w14:paraId="6429FF51" w14:textId="77777777" w:rsidR="009A28BD" w:rsidRPr="004372ED" w:rsidRDefault="009A28BD">
      <w:pPr>
        <w:rPr>
          <w:b/>
          <w:i/>
          <w:noProof/>
          <w:sz w:val="28"/>
          <w:szCs w:val="28"/>
        </w:rPr>
      </w:pPr>
      <w:r w:rsidRPr="004372ED">
        <w:rPr>
          <w:b/>
          <w:i/>
          <w:noProof/>
          <w:sz w:val="28"/>
          <w:szCs w:val="28"/>
        </w:rPr>
        <w:br w:type="page"/>
      </w:r>
    </w:p>
    <w:p w14:paraId="3A34A882" w14:textId="77777777" w:rsidR="006F626D" w:rsidRPr="004372ED" w:rsidRDefault="006F626D" w:rsidP="006F626D">
      <w:pPr>
        <w:spacing w:line="276" w:lineRule="auto"/>
        <w:jc w:val="center"/>
        <w:rPr>
          <w:b/>
          <w:i/>
          <w:noProof/>
          <w:sz w:val="28"/>
          <w:szCs w:val="28"/>
        </w:rPr>
      </w:pPr>
      <w:r w:rsidRPr="004372ED">
        <w:rPr>
          <w:b/>
          <w:i/>
          <w:noProof/>
          <w:sz w:val="28"/>
          <w:szCs w:val="28"/>
        </w:rPr>
        <w:lastRenderedPageBreak/>
        <w:t>Teacher Pages</w:t>
      </w:r>
    </w:p>
    <w:p w14:paraId="11315427" w14:textId="77777777" w:rsidR="006F626D" w:rsidRPr="004372ED" w:rsidRDefault="006F626D" w:rsidP="006F626D">
      <w:pPr>
        <w:spacing w:line="276" w:lineRule="auto"/>
        <w:jc w:val="center"/>
        <w:rPr>
          <w:i/>
          <w:szCs w:val="24"/>
        </w:rPr>
      </w:pPr>
      <w:r w:rsidRPr="004372ED">
        <w:rPr>
          <w:i/>
          <w:szCs w:val="24"/>
        </w:rPr>
        <w:t>Sample Graphic Organizer (</w:t>
      </w:r>
      <w:r>
        <w:rPr>
          <w:i/>
          <w:szCs w:val="24"/>
        </w:rPr>
        <w:t>Students may add additional evidence.</w:t>
      </w:r>
      <w:r w:rsidRPr="004372ED">
        <w:rPr>
          <w:i/>
          <w:szCs w:val="24"/>
        </w:rPr>
        <w:t>)</w:t>
      </w:r>
    </w:p>
    <w:p w14:paraId="2C76163D" w14:textId="77777777" w:rsidR="00457408" w:rsidRDefault="00457408" w:rsidP="00B503A3">
      <w:pPr>
        <w:spacing w:line="276" w:lineRule="auto"/>
        <w:jc w:val="center"/>
        <w:rPr>
          <w:b/>
          <w:i/>
          <w:noProof/>
          <w:sz w:val="28"/>
          <w:szCs w:val="28"/>
        </w:rPr>
      </w:pPr>
    </w:p>
    <w:p w14:paraId="493FF33B" w14:textId="77777777" w:rsidR="00C8788F" w:rsidRPr="004372ED" w:rsidRDefault="00C8788F" w:rsidP="00C8788F">
      <w:pPr>
        <w:spacing w:line="276" w:lineRule="auto"/>
        <w:rPr>
          <w:b/>
          <w:i/>
          <w:sz w:val="16"/>
          <w:szCs w:val="16"/>
        </w:rPr>
      </w:pPr>
    </w:p>
    <w:p w14:paraId="35630CCE" w14:textId="77777777" w:rsidR="00457408" w:rsidRDefault="00B6198E" w:rsidP="00C8788F">
      <w:pPr>
        <w:spacing w:line="276" w:lineRule="auto"/>
        <w:rPr>
          <w:b/>
          <w:i/>
          <w:szCs w:val="24"/>
        </w:rPr>
      </w:pPr>
      <w:r>
        <w:rPr>
          <w:b/>
          <w:i/>
          <w:szCs w:val="24"/>
        </w:rPr>
        <w:t xml:space="preserve">    </w:t>
      </w:r>
      <w:r w:rsidR="006D374D" w:rsidRPr="004372ED">
        <w:rPr>
          <w:b/>
          <w:i/>
          <w:szCs w:val="24"/>
        </w:rPr>
        <w:t>FOCUSING QUESTION:</w:t>
      </w:r>
      <w:r w:rsidR="006D374D" w:rsidRPr="004372ED">
        <w:rPr>
          <w:i/>
          <w:szCs w:val="24"/>
        </w:rPr>
        <w:t xml:space="preserve"> </w:t>
      </w:r>
      <w:r w:rsidR="00D67775" w:rsidRPr="00457408">
        <w:rPr>
          <w:i/>
          <w:szCs w:val="24"/>
        </w:rPr>
        <w:t>H</w:t>
      </w:r>
      <w:r w:rsidR="002B09D4" w:rsidRPr="00457408">
        <w:rPr>
          <w:i/>
          <w:szCs w:val="24"/>
        </w:rPr>
        <w:t xml:space="preserve">ow do you know Reba Jo is </w:t>
      </w:r>
      <w:proofErr w:type="gramStart"/>
      <w:r w:rsidR="002B09D4" w:rsidRPr="00457408">
        <w:rPr>
          <w:i/>
          <w:szCs w:val="24"/>
        </w:rPr>
        <w:t>a</w:t>
      </w:r>
      <w:proofErr w:type="gramEnd"/>
      <w:r w:rsidR="002B09D4" w:rsidRPr="00457408">
        <w:rPr>
          <w:i/>
          <w:szCs w:val="24"/>
        </w:rPr>
        <w:t xml:space="preserve"> ill-</w:t>
      </w:r>
      <w:r w:rsidR="00D67775" w:rsidRPr="00457408">
        <w:rPr>
          <w:i/>
          <w:szCs w:val="24"/>
        </w:rPr>
        <w:t xml:space="preserve">mannered girl?   </w:t>
      </w:r>
      <w:r w:rsidR="00D67775">
        <w:rPr>
          <w:b/>
          <w:i/>
          <w:szCs w:val="24"/>
        </w:rPr>
        <w:t xml:space="preserve">  </w:t>
      </w:r>
    </w:p>
    <w:p w14:paraId="33EF03AB" w14:textId="77777777" w:rsidR="00C8788F" w:rsidRPr="00663E03" w:rsidRDefault="00D67775" w:rsidP="00C8788F">
      <w:pPr>
        <w:spacing w:line="276" w:lineRule="auto"/>
        <w:rPr>
          <w:i/>
          <w:color w:val="0070C0"/>
          <w:szCs w:val="24"/>
        </w:rPr>
      </w:pPr>
      <w:r>
        <w:rPr>
          <w:b/>
          <w:i/>
          <w:szCs w:val="24"/>
        </w:rPr>
        <w:t xml:space="preserve">       </w:t>
      </w:r>
    </w:p>
    <w:tbl>
      <w:tblPr>
        <w:tblStyle w:val="TableGrid"/>
        <w:tblW w:w="0" w:type="auto"/>
        <w:tblLook w:val="04A0" w:firstRow="1" w:lastRow="0" w:firstColumn="1" w:lastColumn="0" w:noHBand="0" w:noVBand="1"/>
      </w:tblPr>
      <w:tblGrid>
        <w:gridCol w:w="4969"/>
        <w:gridCol w:w="767"/>
        <w:gridCol w:w="3408"/>
        <w:gridCol w:w="793"/>
      </w:tblGrid>
      <w:tr w:rsidR="00457408" w:rsidRPr="004372ED" w14:paraId="58B0E8D2" w14:textId="77777777">
        <w:trPr>
          <w:trHeight w:val="440"/>
        </w:trPr>
        <w:tc>
          <w:tcPr>
            <w:tcW w:w="4608" w:type="dxa"/>
          </w:tcPr>
          <w:p w14:paraId="736C7FE0" w14:textId="77777777" w:rsidR="00457408" w:rsidRPr="009430AF" w:rsidRDefault="00457408" w:rsidP="00457408">
            <w:pPr>
              <w:spacing w:line="276" w:lineRule="auto"/>
              <w:jc w:val="center"/>
              <w:rPr>
                <w:b/>
                <w:i/>
                <w:szCs w:val="24"/>
              </w:rPr>
            </w:pPr>
            <w:r w:rsidRPr="009430AF">
              <w:rPr>
                <w:b/>
                <w:i/>
                <w:szCs w:val="24"/>
              </w:rPr>
              <w:t>Evidence</w:t>
            </w:r>
          </w:p>
          <w:p w14:paraId="24729C87" w14:textId="77777777" w:rsidR="00457408" w:rsidRPr="009430AF" w:rsidRDefault="00457408" w:rsidP="00457408">
            <w:pPr>
              <w:spacing w:line="276" w:lineRule="auto"/>
              <w:jc w:val="center"/>
              <w:rPr>
                <w:b/>
                <w:szCs w:val="24"/>
              </w:rPr>
            </w:pPr>
            <w:r w:rsidRPr="009430AF">
              <w:rPr>
                <w:b/>
                <w:szCs w:val="24"/>
              </w:rPr>
              <w:t>What Reba Jo does and says</w:t>
            </w:r>
          </w:p>
          <w:p w14:paraId="5BEBAD19" w14:textId="77777777" w:rsidR="00C8788F" w:rsidRPr="00D67775" w:rsidRDefault="00C8788F" w:rsidP="005F0D52">
            <w:pPr>
              <w:spacing w:line="276" w:lineRule="auto"/>
              <w:jc w:val="center"/>
              <w:rPr>
                <w:i/>
                <w:szCs w:val="24"/>
              </w:rPr>
            </w:pPr>
          </w:p>
        </w:tc>
        <w:tc>
          <w:tcPr>
            <w:tcW w:w="767" w:type="dxa"/>
          </w:tcPr>
          <w:p w14:paraId="7B5C91EA" w14:textId="77777777" w:rsidR="00C8788F" w:rsidRPr="00D67775" w:rsidRDefault="00C8788F" w:rsidP="005F0D52">
            <w:pPr>
              <w:spacing w:line="276" w:lineRule="auto"/>
              <w:rPr>
                <w:i/>
                <w:szCs w:val="24"/>
              </w:rPr>
            </w:pPr>
            <w:r w:rsidRPr="00D67775">
              <w:rPr>
                <w:i/>
                <w:szCs w:val="24"/>
              </w:rPr>
              <w:t>Page</w:t>
            </w:r>
          </w:p>
        </w:tc>
        <w:tc>
          <w:tcPr>
            <w:tcW w:w="3408" w:type="dxa"/>
          </w:tcPr>
          <w:p w14:paraId="2956A530" w14:textId="77777777" w:rsidR="00C8788F" w:rsidRDefault="00C8788F" w:rsidP="005F0D52">
            <w:pPr>
              <w:spacing w:line="276" w:lineRule="auto"/>
              <w:jc w:val="center"/>
              <w:rPr>
                <w:b/>
                <w:i/>
                <w:szCs w:val="24"/>
              </w:rPr>
            </w:pPr>
            <w:r w:rsidRPr="00457408">
              <w:rPr>
                <w:b/>
                <w:i/>
                <w:szCs w:val="24"/>
              </w:rPr>
              <w:t>Elaboration / explanation</w:t>
            </w:r>
          </w:p>
          <w:p w14:paraId="7C0BDA8E" w14:textId="77777777" w:rsidR="00457408" w:rsidRPr="006F626D" w:rsidRDefault="00457408" w:rsidP="006F626D">
            <w:pPr>
              <w:spacing w:line="276" w:lineRule="auto"/>
              <w:jc w:val="center"/>
              <w:rPr>
                <w:b/>
                <w:szCs w:val="24"/>
              </w:rPr>
            </w:pPr>
            <w:r w:rsidRPr="009430AF">
              <w:rPr>
                <w:b/>
                <w:szCs w:val="24"/>
              </w:rPr>
              <w:t>How this shows she is ill-mannered</w:t>
            </w:r>
          </w:p>
        </w:tc>
        <w:tc>
          <w:tcPr>
            <w:tcW w:w="793" w:type="dxa"/>
          </w:tcPr>
          <w:p w14:paraId="6DCC7BA9" w14:textId="77777777" w:rsidR="00C8788F" w:rsidRPr="004372ED" w:rsidRDefault="00C8788F" w:rsidP="005F0D52">
            <w:pPr>
              <w:spacing w:line="276" w:lineRule="auto"/>
              <w:rPr>
                <w:i/>
                <w:sz w:val="20"/>
              </w:rPr>
            </w:pPr>
            <w:r w:rsidRPr="004372ED">
              <w:rPr>
                <w:i/>
                <w:sz w:val="20"/>
              </w:rPr>
              <w:t>Used in your piece?</w:t>
            </w:r>
          </w:p>
        </w:tc>
      </w:tr>
      <w:tr w:rsidR="00C8788F" w:rsidRPr="004372ED" w14:paraId="1F6C93A4" w14:textId="77777777">
        <w:tc>
          <w:tcPr>
            <w:tcW w:w="4608" w:type="dxa"/>
          </w:tcPr>
          <w:p w14:paraId="15E0A5D2" w14:textId="77777777" w:rsidR="00457408" w:rsidRDefault="00457408" w:rsidP="00457408">
            <w:pPr>
              <w:spacing w:line="276" w:lineRule="auto"/>
              <w:rPr>
                <w:szCs w:val="24"/>
              </w:rPr>
            </w:pPr>
            <w:r w:rsidRPr="008010CD">
              <w:rPr>
                <w:szCs w:val="24"/>
              </w:rPr>
              <w:t>Example</w:t>
            </w:r>
          </w:p>
          <w:p w14:paraId="6646217C" w14:textId="77777777" w:rsidR="00457408" w:rsidRDefault="00457408" w:rsidP="00457408">
            <w:pPr>
              <w:spacing w:line="276" w:lineRule="auto"/>
              <w:rPr>
                <w:rFonts w:ascii="Apple Chancery" w:hAnsi="Apple Chancery" w:cs="Apple Chancery"/>
                <w:sz w:val="22"/>
                <w:szCs w:val="22"/>
              </w:rPr>
            </w:pPr>
            <w:r>
              <w:rPr>
                <w:rFonts w:ascii="Apple Chancery" w:hAnsi="Apple Chancery" w:cs="Apple Chancery"/>
                <w:sz w:val="22"/>
                <w:szCs w:val="22"/>
              </w:rPr>
              <w:t xml:space="preserve">disobeys </w:t>
            </w:r>
            <w:proofErr w:type="gramStart"/>
            <w:r>
              <w:rPr>
                <w:rFonts w:ascii="Apple Chancery" w:hAnsi="Apple Chancery" w:cs="Apple Chancery"/>
                <w:sz w:val="22"/>
                <w:szCs w:val="22"/>
              </w:rPr>
              <w:t>dad ,</w:t>
            </w:r>
            <w:proofErr w:type="gramEnd"/>
            <w:r>
              <w:rPr>
                <w:rFonts w:ascii="Apple Chancery" w:hAnsi="Apple Chancery" w:cs="Apple Chancery"/>
                <w:sz w:val="22"/>
                <w:szCs w:val="22"/>
              </w:rPr>
              <w:t xml:space="preserve"> goes to river</w:t>
            </w:r>
          </w:p>
          <w:p w14:paraId="2B7F74BB" w14:textId="77777777" w:rsidR="00457408" w:rsidRDefault="00457408" w:rsidP="00457408">
            <w:pPr>
              <w:spacing w:line="276" w:lineRule="auto"/>
              <w:rPr>
                <w:rFonts w:ascii="Apple Chancery" w:hAnsi="Apple Chancery" w:cs="Apple Chancery"/>
                <w:sz w:val="22"/>
                <w:szCs w:val="22"/>
              </w:rPr>
            </w:pPr>
            <w:r>
              <w:rPr>
                <w:rFonts w:ascii="Apple Chancery" w:hAnsi="Apple Chancery" w:cs="Apple Chancery"/>
                <w:sz w:val="22"/>
                <w:szCs w:val="22"/>
              </w:rPr>
              <w:t>____________________________________</w:t>
            </w:r>
          </w:p>
          <w:p w14:paraId="53ADE5E0" w14:textId="77777777" w:rsidR="00457408" w:rsidRDefault="00457408" w:rsidP="00457408">
            <w:pPr>
              <w:spacing w:line="276" w:lineRule="auto"/>
              <w:rPr>
                <w:szCs w:val="24"/>
              </w:rPr>
            </w:pPr>
            <w:r>
              <w:rPr>
                <w:szCs w:val="24"/>
              </w:rPr>
              <w:t>Quote</w:t>
            </w:r>
          </w:p>
          <w:p w14:paraId="5158A834" w14:textId="77777777" w:rsidR="00663E03" w:rsidRPr="00AD36E2" w:rsidRDefault="00663E03" w:rsidP="00663E03">
            <w:pPr>
              <w:rPr>
                <w:sz w:val="20"/>
              </w:rPr>
            </w:pPr>
          </w:p>
        </w:tc>
        <w:tc>
          <w:tcPr>
            <w:tcW w:w="767" w:type="dxa"/>
          </w:tcPr>
          <w:p w14:paraId="5139A6F6" w14:textId="77777777" w:rsidR="00C8788F" w:rsidRPr="00AD36E2" w:rsidRDefault="00C8788F" w:rsidP="005F0D52">
            <w:pPr>
              <w:spacing w:line="276" w:lineRule="auto"/>
              <w:rPr>
                <w:sz w:val="20"/>
              </w:rPr>
            </w:pPr>
          </w:p>
        </w:tc>
        <w:tc>
          <w:tcPr>
            <w:tcW w:w="3408" w:type="dxa"/>
          </w:tcPr>
          <w:p w14:paraId="2BC6FD91" w14:textId="77777777" w:rsidR="00C8788F" w:rsidRPr="00457408" w:rsidRDefault="00A13AAA" w:rsidP="005F0D52">
            <w:pPr>
              <w:spacing w:line="276" w:lineRule="auto"/>
              <w:rPr>
                <w:rFonts w:ascii="Apple Chancery" w:hAnsi="Apple Chancery" w:cs="Apple Chancery"/>
                <w:sz w:val="22"/>
                <w:szCs w:val="22"/>
              </w:rPr>
            </w:pPr>
            <w:r w:rsidRPr="00457408">
              <w:rPr>
                <w:rFonts w:ascii="Apple Chancery" w:hAnsi="Apple Chancery" w:cs="Apple Chancery"/>
                <w:sz w:val="22"/>
                <w:szCs w:val="22"/>
              </w:rPr>
              <w:t>knows she should not be there, wrong to disobey father</w:t>
            </w:r>
          </w:p>
        </w:tc>
        <w:tc>
          <w:tcPr>
            <w:tcW w:w="793" w:type="dxa"/>
          </w:tcPr>
          <w:p w14:paraId="0BFA611F" w14:textId="77777777" w:rsidR="00C8788F" w:rsidRPr="004372ED" w:rsidRDefault="00C8788F" w:rsidP="005F0D52">
            <w:pPr>
              <w:spacing w:line="276" w:lineRule="auto"/>
              <w:rPr>
                <w:szCs w:val="24"/>
              </w:rPr>
            </w:pPr>
          </w:p>
        </w:tc>
      </w:tr>
      <w:tr w:rsidR="00C8788F" w:rsidRPr="004372ED" w14:paraId="0BE96030" w14:textId="77777777">
        <w:tc>
          <w:tcPr>
            <w:tcW w:w="4608" w:type="dxa"/>
          </w:tcPr>
          <w:p w14:paraId="2368C8F5" w14:textId="77777777" w:rsidR="00457408" w:rsidRDefault="00457408" w:rsidP="00457408">
            <w:pPr>
              <w:spacing w:line="276" w:lineRule="auto"/>
              <w:rPr>
                <w:szCs w:val="24"/>
              </w:rPr>
            </w:pPr>
            <w:r w:rsidRPr="008010CD">
              <w:rPr>
                <w:szCs w:val="24"/>
              </w:rPr>
              <w:t>Example</w:t>
            </w:r>
          </w:p>
          <w:p w14:paraId="05F21255" w14:textId="77777777" w:rsidR="00457408" w:rsidRDefault="00457408" w:rsidP="005F0D52">
            <w:pPr>
              <w:spacing w:line="276" w:lineRule="auto"/>
              <w:rPr>
                <w:rFonts w:ascii="Apple Chancery" w:hAnsi="Apple Chancery" w:cs="Apple Chancery"/>
                <w:sz w:val="22"/>
                <w:szCs w:val="22"/>
              </w:rPr>
            </w:pPr>
            <w:r w:rsidRPr="00457408">
              <w:rPr>
                <w:rFonts w:ascii="Apple Chancery" w:hAnsi="Apple Chancery" w:cs="Apple Chancery"/>
                <w:sz w:val="22"/>
                <w:szCs w:val="22"/>
              </w:rPr>
              <w:t>l</w:t>
            </w:r>
            <w:r w:rsidR="009E5151" w:rsidRPr="00457408">
              <w:rPr>
                <w:rFonts w:ascii="Apple Chancery" w:hAnsi="Apple Chancery" w:cs="Apple Chancery"/>
                <w:sz w:val="22"/>
                <w:szCs w:val="22"/>
              </w:rPr>
              <w:t>eaves</w:t>
            </w:r>
            <w:r w:rsidR="00600AF3" w:rsidRPr="00457408">
              <w:rPr>
                <w:rFonts w:ascii="Apple Chancery" w:hAnsi="Apple Chancery" w:cs="Apple Chancery"/>
                <w:sz w:val="22"/>
                <w:szCs w:val="22"/>
              </w:rPr>
              <w:t xml:space="preserve"> frog - no</w:t>
            </w:r>
            <w:r w:rsidR="009E5151" w:rsidRPr="00457408">
              <w:rPr>
                <w:rFonts w:ascii="Apple Chancery" w:hAnsi="Apple Chancery" w:cs="Apple Chancery"/>
                <w:sz w:val="22"/>
                <w:szCs w:val="22"/>
              </w:rPr>
              <w:t xml:space="preserve"> thank you</w:t>
            </w:r>
          </w:p>
          <w:p w14:paraId="32B60A9D" w14:textId="77777777" w:rsidR="00457408" w:rsidRPr="00457408" w:rsidRDefault="00457408" w:rsidP="005F0D52">
            <w:pPr>
              <w:spacing w:line="276" w:lineRule="auto"/>
              <w:rPr>
                <w:rFonts w:ascii="Apple Chancery" w:hAnsi="Apple Chancery" w:cs="Apple Chancery"/>
                <w:sz w:val="22"/>
                <w:szCs w:val="22"/>
              </w:rPr>
            </w:pPr>
            <w:r>
              <w:rPr>
                <w:rFonts w:ascii="Apple Chancery" w:hAnsi="Apple Chancery" w:cs="Apple Chancery"/>
                <w:sz w:val="22"/>
                <w:szCs w:val="22"/>
              </w:rPr>
              <w:t>____________________________________</w:t>
            </w:r>
          </w:p>
          <w:p w14:paraId="0CC20AAC" w14:textId="77777777" w:rsidR="00457408" w:rsidRDefault="00457408" w:rsidP="00457408">
            <w:pPr>
              <w:spacing w:line="276" w:lineRule="auto"/>
              <w:rPr>
                <w:szCs w:val="24"/>
              </w:rPr>
            </w:pPr>
            <w:r>
              <w:rPr>
                <w:szCs w:val="24"/>
              </w:rPr>
              <w:t>Quote</w:t>
            </w:r>
          </w:p>
          <w:p w14:paraId="0B200F9A" w14:textId="77777777" w:rsidR="00A13AAA" w:rsidRPr="00457408" w:rsidRDefault="00457408" w:rsidP="00457408">
            <w:pPr>
              <w:spacing w:line="276" w:lineRule="auto"/>
              <w:rPr>
                <w:rFonts w:ascii="Apple Chancery" w:hAnsi="Apple Chancery" w:cs="Apple Chancery"/>
                <w:sz w:val="22"/>
                <w:szCs w:val="22"/>
              </w:rPr>
            </w:pPr>
            <w:r w:rsidRPr="00AD36E2">
              <w:rPr>
                <w:sz w:val="20"/>
              </w:rPr>
              <w:t xml:space="preserve"> </w:t>
            </w:r>
            <w:r w:rsidR="00A13AAA" w:rsidRPr="00457408">
              <w:rPr>
                <w:rFonts w:ascii="Apple Chancery" w:hAnsi="Apple Chancery" w:cs="Apple Chancery"/>
                <w:sz w:val="22"/>
                <w:szCs w:val="22"/>
              </w:rPr>
              <w:t xml:space="preserve">“without so much as a </w:t>
            </w:r>
            <w:proofErr w:type="spellStart"/>
            <w:r w:rsidR="00A13AAA" w:rsidRPr="00457408">
              <w:rPr>
                <w:rFonts w:ascii="Apple Chancery" w:hAnsi="Apple Chancery" w:cs="Apple Chancery"/>
                <w:sz w:val="22"/>
                <w:szCs w:val="22"/>
              </w:rPr>
              <w:t>muchas</w:t>
            </w:r>
            <w:proofErr w:type="spellEnd"/>
            <w:r w:rsidR="00A13AAA" w:rsidRPr="00457408">
              <w:rPr>
                <w:rFonts w:ascii="Apple Chancery" w:hAnsi="Apple Chancery" w:cs="Apple Chancery"/>
                <w:sz w:val="22"/>
                <w:szCs w:val="22"/>
              </w:rPr>
              <w:t xml:space="preserve"> </w:t>
            </w:r>
            <w:proofErr w:type="spellStart"/>
            <w:r w:rsidR="00A13AAA" w:rsidRPr="00457408">
              <w:rPr>
                <w:rFonts w:ascii="Apple Chancery" w:hAnsi="Apple Chancery" w:cs="Apple Chancery"/>
                <w:sz w:val="22"/>
                <w:szCs w:val="22"/>
              </w:rPr>
              <w:t>gratias</w:t>
            </w:r>
            <w:proofErr w:type="spellEnd"/>
            <w:r w:rsidR="00A13AAA" w:rsidRPr="00457408">
              <w:rPr>
                <w:rFonts w:ascii="Apple Chancery" w:hAnsi="Apple Chancery" w:cs="Apple Chancery"/>
                <w:sz w:val="22"/>
                <w:szCs w:val="22"/>
              </w:rPr>
              <w:t>”</w:t>
            </w:r>
          </w:p>
          <w:p w14:paraId="68033360" w14:textId="77777777" w:rsidR="00A13AAA" w:rsidRPr="00AD36E2" w:rsidRDefault="00A13AAA" w:rsidP="005F0D52">
            <w:pPr>
              <w:spacing w:line="276" w:lineRule="auto"/>
              <w:rPr>
                <w:sz w:val="20"/>
              </w:rPr>
            </w:pPr>
          </w:p>
        </w:tc>
        <w:tc>
          <w:tcPr>
            <w:tcW w:w="767" w:type="dxa"/>
          </w:tcPr>
          <w:p w14:paraId="5DD6DF10" w14:textId="77777777" w:rsidR="00C8788F" w:rsidRPr="00AD36E2" w:rsidRDefault="00C8788F" w:rsidP="005F0D52">
            <w:pPr>
              <w:spacing w:line="276" w:lineRule="auto"/>
              <w:rPr>
                <w:sz w:val="20"/>
              </w:rPr>
            </w:pPr>
          </w:p>
        </w:tc>
        <w:tc>
          <w:tcPr>
            <w:tcW w:w="3408" w:type="dxa"/>
          </w:tcPr>
          <w:p w14:paraId="173845F4" w14:textId="77777777" w:rsidR="009E5151" w:rsidRPr="00396E96" w:rsidRDefault="00A13AAA" w:rsidP="005F0D52">
            <w:pPr>
              <w:spacing w:line="276" w:lineRule="auto"/>
              <w:rPr>
                <w:rFonts w:ascii="Apple Chancery" w:hAnsi="Apple Chancery" w:cs="Apple Chancery"/>
                <w:sz w:val="22"/>
                <w:szCs w:val="22"/>
              </w:rPr>
            </w:pPr>
            <w:r w:rsidRPr="00396E96">
              <w:rPr>
                <w:rFonts w:ascii="Apple Chancery" w:hAnsi="Apple Chancery" w:cs="Apple Chancery"/>
                <w:sz w:val="22"/>
                <w:szCs w:val="22"/>
              </w:rPr>
              <w:t>is impolite not to thank frog</w:t>
            </w:r>
          </w:p>
        </w:tc>
        <w:tc>
          <w:tcPr>
            <w:tcW w:w="793" w:type="dxa"/>
          </w:tcPr>
          <w:p w14:paraId="64E04CA6" w14:textId="77777777" w:rsidR="00C8788F" w:rsidRPr="004372ED" w:rsidRDefault="00C8788F" w:rsidP="005F0D52">
            <w:pPr>
              <w:spacing w:line="276" w:lineRule="auto"/>
              <w:rPr>
                <w:szCs w:val="24"/>
              </w:rPr>
            </w:pPr>
          </w:p>
        </w:tc>
      </w:tr>
      <w:tr w:rsidR="0062467B" w:rsidRPr="004372ED" w14:paraId="1A0860E2" w14:textId="77777777">
        <w:tc>
          <w:tcPr>
            <w:tcW w:w="4608" w:type="dxa"/>
          </w:tcPr>
          <w:p w14:paraId="131BC9C9" w14:textId="77777777" w:rsidR="00457408" w:rsidRDefault="00457408" w:rsidP="00457408">
            <w:pPr>
              <w:spacing w:line="276" w:lineRule="auto"/>
              <w:rPr>
                <w:szCs w:val="24"/>
              </w:rPr>
            </w:pPr>
            <w:r w:rsidRPr="008010CD">
              <w:rPr>
                <w:szCs w:val="24"/>
              </w:rPr>
              <w:t>Example</w:t>
            </w:r>
          </w:p>
          <w:p w14:paraId="2C18EE46" w14:textId="77777777" w:rsidR="0062467B" w:rsidRDefault="00A13AAA" w:rsidP="005F0D52">
            <w:pPr>
              <w:spacing w:line="276" w:lineRule="auto"/>
              <w:rPr>
                <w:rFonts w:ascii="Apple Chancery" w:hAnsi="Apple Chancery" w:cs="Apple Chancery"/>
                <w:sz w:val="22"/>
                <w:szCs w:val="22"/>
              </w:rPr>
            </w:pPr>
            <w:r w:rsidRPr="00457408">
              <w:rPr>
                <w:rFonts w:ascii="Apple Chancery" w:hAnsi="Apple Chancery" w:cs="Apple Chancery"/>
                <w:sz w:val="22"/>
                <w:szCs w:val="22"/>
              </w:rPr>
              <w:t>slams door in frog’s</w:t>
            </w:r>
            <w:r w:rsidR="009E5151" w:rsidRPr="00457408">
              <w:rPr>
                <w:rFonts w:ascii="Apple Chancery" w:hAnsi="Apple Chancery" w:cs="Apple Chancery"/>
                <w:sz w:val="22"/>
                <w:szCs w:val="22"/>
              </w:rPr>
              <w:t xml:space="preserve"> face</w:t>
            </w:r>
          </w:p>
          <w:p w14:paraId="5379CD7E" w14:textId="77777777" w:rsidR="00457408" w:rsidRDefault="00457408" w:rsidP="005F0D52">
            <w:pPr>
              <w:spacing w:line="276" w:lineRule="auto"/>
              <w:rPr>
                <w:rFonts w:ascii="Apple Chancery" w:hAnsi="Apple Chancery" w:cs="Apple Chancery"/>
                <w:sz w:val="22"/>
                <w:szCs w:val="22"/>
              </w:rPr>
            </w:pPr>
            <w:r>
              <w:rPr>
                <w:rFonts w:ascii="Apple Chancery" w:hAnsi="Apple Chancery" w:cs="Apple Chancery"/>
                <w:sz w:val="22"/>
                <w:szCs w:val="22"/>
              </w:rPr>
              <w:t>____________________________________</w:t>
            </w:r>
          </w:p>
          <w:p w14:paraId="02CD415B" w14:textId="77777777" w:rsidR="00457408" w:rsidRPr="00457408" w:rsidRDefault="00457408" w:rsidP="00457408">
            <w:pPr>
              <w:spacing w:line="276" w:lineRule="auto"/>
              <w:rPr>
                <w:rFonts w:ascii="Apple Chancery" w:hAnsi="Apple Chancery" w:cs="Apple Chancery"/>
                <w:sz w:val="22"/>
                <w:szCs w:val="22"/>
              </w:rPr>
            </w:pPr>
            <w:r>
              <w:rPr>
                <w:szCs w:val="24"/>
              </w:rPr>
              <w:t>Quote</w:t>
            </w:r>
          </w:p>
        </w:tc>
        <w:tc>
          <w:tcPr>
            <w:tcW w:w="767" w:type="dxa"/>
          </w:tcPr>
          <w:p w14:paraId="1750E6B9" w14:textId="77777777" w:rsidR="0062467B" w:rsidRPr="00AD36E2" w:rsidRDefault="0062467B" w:rsidP="005F0D52">
            <w:pPr>
              <w:spacing w:line="276" w:lineRule="auto"/>
              <w:rPr>
                <w:sz w:val="20"/>
              </w:rPr>
            </w:pPr>
          </w:p>
        </w:tc>
        <w:tc>
          <w:tcPr>
            <w:tcW w:w="3408" w:type="dxa"/>
          </w:tcPr>
          <w:p w14:paraId="15B01690" w14:textId="77777777" w:rsidR="0062467B" w:rsidRPr="00396E96" w:rsidRDefault="00A13AAA" w:rsidP="005F0D52">
            <w:pPr>
              <w:spacing w:line="276" w:lineRule="auto"/>
              <w:rPr>
                <w:rFonts w:ascii="Apple Chancery" w:hAnsi="Apple Chancery" w:cs="Apple Chancery"/>
                <w:sz w:val="22"/>
                <w:szCs w:val="22"/>
              </w:rPr>
            </w:pPr>
            <w:r w:rsidRPr="00396E96">
              <w:rPr>
                <w:rFonts w:ascii="Apple Chancery" w:hAnsi="Apple Chancery" w:cs="Apple Chancery"/>
                <w:sz w:val="22"/>
                <w:szCs w:val="22"/>
              </w:rPr>
              <w:t>rude to slam door in frog’s face</w:t>
            </w:r>
          </w:p>
          <w:p w14:paraId="1F5E4424" w14:textId="77777777" w:rsidR="00A13AAA" w:rsidRPr="00AD36E2" w:rsidRDefault="00A13AAA" w:rsidP="005F0D52">
            <w:pPr>
              <w:spacing w:line="276" w:lineRule="auto"/>
              <w:rPr>
                <w:sz w:val="20"/>
              </w:rPr>
            </w:pPr>
          </w:p>
        </w:tc>
        <w:tc>
          <w:tcPr>
            <w:tcW w:w="793" w:type="dxa"/>
          </w:tcPr>
          <w:p w14:paraId="7E68EAE5" w14:textId="77777777" w:rsidR="0062467B" w:rsidRPr="004372ED" w:rsidRDefault="0062467B" w:rsidP="005F0D52">
            <w:pPr>
              <w:spacing w:line="276" w:lineRule="auto"/>
              <w:rPr>
                <w:szCs w:val="24"/>
              </w:rPr>
            </w:pPr>
          </w:p>
        </w:tc>
      </w:tr>
      <w:tr w:rsidR="0062467B" w:rsidRPr="004372ED" w14:paraId="62C59736" w14:textId="77777777">
        <w:tc>
          <w:tcPr>
            <w:tcW w:w="4608" w:type="dxa"/>
          </w:tcPr>
          <w:p w14:paraId="4E798429" w14:textId="77777777" w:rsidR="00457408" w:rsidRDefault="00457408" w:rsidP="00457408">
            <w:pPr>
              <w:spacing w:line="276" w:lineRule="auto"/>
              <w:rPr>
                <w:szCs w:val="24"/>
              </w:rPr>
            </w:pPr>
            <w:r w:rsidRPr="008010CD">
              <w:rPr>
                <w:szCs w:val="24"/>
              </w:rPr>
              <w:t>Example</w:t>
            </w:r>
          </w:p>
          <w:p w14:paraId="26CFEC5E" w14:textId="77777777" w:rsidR="00A13AAA" w:rsidRPr="00457408" w:rsidRDefault="00A13AAA" w:rsidP="00A13AAA">
            <w:pPr>
              <w:spacing w:line="276" w:lineRule="auto"/>
              <w:rPr>
                <w:rFonts w:ascii="Apple Chancery" w:hAnsi="Apple Chancery" w:cs="Apple Chancery"/>
                <w:sz w:val="22"/>
                <w:szCs w:val="22"/>
              </w:rPr>
            </w:pPr>
            <w:r w:rsidRPr="00457408">
              <w:rPr>
                <w:rFonts w:ascii="Apple Chancery" w:hAnsi="Apple Chancery" w:cs="Apple Chancery"/>
                <w:sz w:val="22"/>
                <w:szCs w:val="22"/>
              </w:rPr>
              <w:t xml:space="preserve">goes back on promise </w:t>
            </w:r>
          </w:p>
          <w:p w14:paraId="11AB92F7" w14:textId="77777777" w:rsidR="00457408" w:rsidRPr="00457408" w:rsidRDefault="00457408" w:rsidP="00A13AAA">
            <w:pPr>
              <w:spacing w:line="276" w:lineRule="auto"/>
              <w:rPr>
                <w:rFonts w:ascii="Apple Chancery" w:hAnsi="Apple Chancery" w:cs="Apple Chancery"/>
                <w:sz w:val="22"/>
                <w:szCs w:val="22"/>
              </w:rPr>
            </w:pPr>
            <w:r>
              <w:rPr>
                <w:rFonts w:ascii="Apple Chancery" w:hAnsi="Apple Chancery" w:cs="Apple Chancery"/>
                <w:sz w:val="22"/>
                <w:szCs w:val="22"/>
              </w:rPr>
              <w:t>____________________________________</w:t>
            </w:r>
          </w:p>
          <w:p w14:paraId="7E31C5C6" w14:textId="77777777" w:rsidR="00457408" w:rsidRDefault="00457408" w:rsidP="00A13AAA">
            <w:pPr>
              <w:spacing w:line="276" w:lineRule="auto"/>
              <w:rPr>
                <w:sz w:val="20"/>
              </w:rPr>
            </w:pPr>
            <w:r>
              <w:rPr>
                <w:szCs w:val="24"/>
              </w:rPr>
              <w:t>Quote</w:t>
            </w:r>
            <w:r w:rsidRPr="00AD36E2">
              <w:rPr>
                <w:sz w:val="20"/>
              </w:rPr>
              <w:t xml:space="preserve"> </w:t>
            </w:r>
          </w:p>
          <w:p w14:paraId="567D3809" w14:textId="77777777" w:rsidR="0062467B" w:rsidRPr="00457408" w:rsidRDefault="00A13AAA" w:rsidP="00A13AAA">
            <w:pPr>
              <w:spacing w:line="276" w:lineRule="auto"/>
              <w:rPr>
                <w:sz w:val="22"/>
                <w:szCs w:val="22"/>
              </w:rPr>
            </w:pPr>
            <w:r w:rsidRPr="00457408">
              <w:rPr>
                <w:sz w:val="22"/>
                <w:szCs w:val="22"/>
              </w:rPr>
              <w:t xml:space="preserve">“Forget it </w:t>
            </w:r>
            <w:proofErr w:type="gramStart"/>
            <w:r w:rsidRPr="00457408">
              <w:rPr>
                <w:sz w:val="22"/>
                <w:szCs w:val="22"/>
              </w:rPr>
              <w:t xml:space="preserve">Bucko”   </w:t>
            </w:r>
            <w:proofErr w:type="gramEnd"/>
            <w:r w:rsidRPr="00457408">
              <w:rPr>
                <w:sz w:val="22"/>
                <w:szCs w:val="22"/>
              </w:rPr>
              <w:t>snaps, “You’re not getting my hat.”</w:t>
            </w:r>
          </w:p>
          <w:p w14:paraId="1CDB9BE5" w14:textId="77777777" w:rsidR="00A13AAA" w:rsidRPr="00AD36E2" w:rsidRDefault="00A13AAA" w:rsidP="00A13AAA">
            <w:pPr>
              <w:spacing w:line="276" w:lineRule="auto"/>
              <w:rPr>
                <w:sz w:val="20"/>
              </w:rPr>
            </w:pPr>
          </w:p>
        </w:tc>
        <w:tc>
          <w:tcPr>
            <w:tcW w:w="767" w:type="dxa"/>
          </w:tcPr>
          <w:p w14:paraId="2FF865E0" w14:textId="77777777" w:rsidR="0062467B" w:rsidRPr="00AD36E2" w:rsidRDefault="0062467B" w:rsidP="005F0D52">
            <w:pPr>
              <w:spacing w:line="276" w:lineRule="auto"/>
              <w:rPr>
                <w:sz w:val="20"/>
              </w:rPr>
            </w:pPr>
          </w:p>
        </w:tc>
        <w:tc>
          <w:tcPr>
            <w:tcW w:w="3408" w:type="dxa"/>
          </w:tcPr>
          <w:p w14:paraId="6769195D" w14:textId="77777777" w:rsidR="009E5151" w:rsidRPr="00396E96" w:rsidRDefault="00A13AAA" w:rsidP="005F0D52">
            <w:pPr>
              <w:spacing w:line="276" w:lineRule="auto"/>
              <w:rPr>
                <w:rFonts w:ascii="Apple Chancery" w:hAnsi="Apple Chancery" w:cs="Apple Chancery"/>
                <w:sz w:val="22"/>
                <w:szCs w:val="22"/>
              </w:rPr>
            </w:pPr>
            <w:r w:rsidRPr="00396E96">
              <w:rPr>
                <w:rFonts w:ascii="Apple Chancery" w:hAnsi="Apple Chancery" w:cs="Apple Chancery"/>
                <w:sz w:val="22"/>
                <w:szCs w:val="22"/>
              </w:rPr>
              <w:t>should always keep promises</w:t>
            </w:r>
          </w:p>
        </w:tc>
        <w:tc>
          <w:tcPr>
            <w:tcW w:w="793" w:type="dxa"/>
          </w:tcPr>
          <w:p w14:paraId="45FF0091" w14:textId="77777777" w:rsidR="0062467B" w:rsidRPr="004372ED" w:rsidRDefault="0062467B" w:rsidP="005F0D52">
            <w:pPr>
              <w:spacing w:line="276" w:lineRule="auto"/>
              <w:rPr>
                <w:szCs w:val="24"/>
              </w:rPr>
            </w:pPr>
          </w:p>
        </w:tc>
      </w:tr>
      <w:tr w:rsidR="00C8788F" w:rsidRPr="004372ED" w14:paraId="6C5B05B5" w14:textId="77777777">
        <w:tc>
          <w:tcPr>
            <w:tcW w:w="4608" w:type="dxa"/>
          </w:tcPr>
          <w:p w14:paraId="5146D8F8" w14:textId="77777777" w:rsidR="00457408" w:rsidRDefault="00457408" w:rsidP="00457408">
            <w:pPr>
              <w:spacing w:line="276" w:lineRule="auto"/>
              <w:rPr>
                <w:szCs w:val="24"/>
              </w:rPr>
            </w:pPr>
            <w:r w:rsidRPr="008010CD">
              <w:rPr>
                <w:szCs w:val="24"/>
              </w:rPr>
              <w:t>Example</w:t>
            </w:r>
          </w:p>
          <w:p w14:paraId="25FE8095" w14:textId="77777777" w:rsidR="00457408" w:rsidRPr="0085344F" w:rsidRDefault="00A13AAA" w:rsidP="005F0D52">
            <w:pPr>
              <w:spacing w:line="276" w:lineRule="auto"/>
              <w:rPr>
                <w:rFonts w:ascii="Apple Chancery" w:hAnsi="Apple Chancery" w:cs="Apple Chancery"/>
                <w:sz w:val="22"/>
                <w:szCs w:val="22"/>
              </w:rPr>
            </w:pPr>
            <w:r w:rsidRPr="0085344F">
              <w:rPr>
                <w:rFonts w:ascii="Apple Chancery" w:hAnsi="Apple Chancery" w:cs="Apple Chancery"/>
                <w:sz w:val="22"/>
                <w:szCs w:val="22"/>
              </w:rPr>
              <w:t>f</w:t>
            </w:r>
            <w:r w:rsidR="009E5151" w:rsidRPr="0085344F">
              <w:rPr>
                <w:rFonts w:ascii="Apple Chancery" w:hAnsi="Apple Chancery" w:cs="Apple Chancery"/>
                <w:sz w:val="22"/>
                <w:szCs w:val="22"/>
              </w:rPr>
              <w:t>lips him hat</w:t>
            </w:r>
          </w:p>
          <w:p w14:paraId="2F97897B" w14:textId="77777777" w:rsidR="00457408" w:rsidRDefault="00457408" w:rsidP="005F0D52">
            <w:pPr>
              <w:spacing w:line="276" w:lineRule="auto"/>
              <w:rPr>
                <w:rFonts w:ascii="Apple Chancery" w:hAnsi="Apple Chancery" w:cs="Apple Chancery"/>
                <w:sz w:val="22"/>
                <w:szCs w:val="22"/>
              </w:rPr>
            </w:pPr>
            <w:r>
              <w:rPr>
                <w:rFonts w:ascii="Apple Chancery" w:hAnsi="Apple Chancery" w:cs="Apple Chancery"/>
                <w:sz w:val="22"/>
                <w:szCs w:val="22"/>
              </w:rPr>
              <w:t>____________________________________</w:t>
            </w:r>
          </w:p>
          <w:p w14:paraId="6381F3BF" w14:textId="77777777" w:rsidR="00396E96" w:rsidRPr="006F626D" w:rsidRDefault="00457408" w:rsidP="005F0D52">
            <w:pPr>
              <w:spacing w:line="276" w:lineRule="auto"/>
              <w:rPr>
                <w:szCs w:val="24"/>
              </w:rPr>
            </w:pPr>
            <w:r>
              <w:rPr>
                <w:szCs w:val="24"/>
              </w:rPr>
              <w:t>Quote</w:t>
            </w:r>
          </w:p>
        </w:tc>
        <w:tc>
          <w:tcPr>
            <w:tcW w:w="767" w:type="dxa"/>
          </w:tcPr>
          <w:p w14:paraId="0B70CBD8" w14:textId="77777777" w:rsidR="00C8788F" w:rsidRPr="00AD36E2" w:rsidRDefault="00C8788F" w:rsidP="005F0D52">
            <w:pPr>
              <w:spacing w:line="276" w:lineRule="auto"/>
              <w:rPr>
                <w:sz w:val="20"/>
              </w:rPr>
            </w:pPr>
          </w:p>
        </w:tc>
        <w:tc>
          <w:tcPr>
            <w:tcW w:w="3408" w:type="dxa"/>
          </w:tcPr>
          <w:p w14:paraId="0148CEB3" w14:textId="77777777" w:rsidR="00C8788F" w:rsidRPr="00396E96" w:rsidRDefault="00A13AAA" w:rsidP="005F0D52">
            <w:pPr>
              <w:spacing w:line="276" w:lineRule="auto"/>
              <w:rPr>
                <w:rFonts w:ascii="Apple Chancery" w:hAnsi="Apple Chancery" w:cs="Apple Chancery"/>
                <w:sz w:val="22"/>
                <w:szCs w:val="22"/>
              </w:rPr>
            </w:pPr>
            <w:r w:rsidRPr="00396E96">
              <w:rPr>
                <w:rFonts w:ascii="Apple Chancery" w:hAnsi="Apple Chancery" w:cs="Apple Chancery"/>
                <w:sz w:val="22"/>
                <w:szCs w:val="22"/>
              </w:rPr>
              <w:t>s</w:t>
            </w:r>
            <w:r w:rsidR="00AD36E2" w:rsidRPr="00396E96">
              <w:rPr>
                <w:rFonts w:ascii="Apple Chancery" w:hAnsi="Apple Chancery" w:cs="Apple Chancery"/>
                <w:sz w:val="22"/>
                <w:szCs w:val="22"/>
              </w:rPr>
              <w:t>hould hand it nicely</w:t>
            </w:r>
          </w:p>
          <w:p w14:paraId="612E6977" w14:textId="77777777" w:rsidR="00A13AAA" w:rsidRPr="00AD36E2" w:rsidRDefault="00A13AAA" w:rsidP="005F0D52">
            <w:pPr>
              <w:spacing w:line="276" w:lineRule="auto"/>
              <w:rPr>
                <w:sz w:val="20"/>
              </w:rPr>
            </w:pPr>
          </w:p>
        </w:tc>
        <w:tc>
          <w:tcPr>
            <w:tcW w:w="793" w:type="dxa"/>
          </w:tcPr>
          <w:p w14:paraId="4C90DC2A" w14:textId="77777777" w:rsidR="00C8788F" w:rsidRPr="004372ED" w:rsidRDefault="00C8788F" w:rsidP="005F0D52">
            <w:pPr>
              <w:spacing w:line="276" w:lineRule="auto"/>
              <w:rPr>
                <w:szCs w:val="24"/>
              </w:rPr>
            </w:pPr>
          </w:p>
        </w:tc>
      </w:tr>
      <w:tr w:rsidR="009E5151" w:rsidRPr="004372ED" w14:paraId="29D5EF18" w14:textId="77777777">
        <w:tc>
          <w:tcPr>
            <w:tcW w:w="4608" w:type="dxa"/>
          </w:tcPr>
          <w:p w14:paraId="7AF6D168" w14:textId="77777777" w:rsidR="00457408" w:rsidRDefault="00457408" w:rsidP="00457408">
            <w:pPr>
              <w:spacing w:line="276" w:lineRule="auto"/>
              <w:rPr>
                <w:szCs w:val="24"/>
              </w:rPr>
            </w:pPr>
            <w:r w:rsidRPr="008010CD">
              <w:rPr>
                <w:szCs w:val="24"/>
              </w:rPr>
              <w:t>Example</w:t>
            </w:r>
          </w:p>
          <w:p w14:paraId="69CC8F45" w14:textId="77777777" w:rsidR="009E5151" w:rsidRDefault="00A13AAA" w:rsidP="005F0D52">
            <w:pPr>
              <w:spacing w:line="276" w:lineRule="auto"/>
              <w:rPr>
                <w:rFonts w:ascii="Apple Chancery" w:hAnsi="Apple Chancery" w:cs="Apple Chancery"/>
                <w:sz w:val="22"/>
                <w:szCs w:val="22"/>
              </w:rPr>
            </w:pPr>
            <w:r w:rsidRPr="00396E96">
              <w:rPr>
                <w:rFonts w:ascii="Apple Chancery" w:hAnsi="Apple Chancery" w:cs="Apple Chancery"/>
                <w:sz w:val="22"/>
                <w:szCs w:val="22"/>
              </w:rPr>
              <w:t>c</w:t>
            </w:r>
            <w:r w:rsidR="009E5151" w:rsidRPr="00396E96">
              <w:rPr>
                <w:rFonts w:ascii="Apple Chancery" w:hAnsi="Apple Chancery" w:cs="Apple Chancery"/>
                <w:sz w:val="22"/>
                <w:szCs w:val="22"/>
              </w:rPr>
              <w:t>alls him names</w:t>
            </w:r>
          </w:p>
          <w:p w14:paraId="67A13A15" w14:textId="77777777" w:rsidR="00396E96" w:rsidRPr="00396E96" w:rsidRDefault="00396E96" w:rsidP="005F0D52">
            <w:pPr>
              <w:spacing w:line="276" w:lineRule="auto"/>
              <w:rPr>
                <w:rFonts w:ascii="Apple Chancery" w:hAnsi="Apple Chancery" w:cs="Apple Chancery"/>
                <w:sz w:val="22"/>
                <w:szCs w:val="22"/>
              </w:rPr>
            </w:pPr>
            <w:r>
              <w:rPr>
                <w:rFonts w:ascii="Apple Chancery" w:hAnsi="Apple Chancery" w:cs="Apple Chancery"/>
                <w:sz w:val="22"/>
                <w:szCs w:val="22"/>
              </w:rPr>
              <w:t>____________________________________</w:t>
            </w:r>
          </w:p>
          <w:p w14:paraId="2F3E26AD" w14:textId="77777777" w:rsidR="00A13AAA" w:rsidRPr="00AD36E2" w:rsidRDefault="00A13AAA" w:rsidP="005F0D52">
            <w:pPr>
              <w:spacing w:line="276" w:lineRule="auto"/>
              <w:rPr>
                <w:sz w:val="20"/>
              </w:rPr>
            </w:pPr>
            <w:r w:rsidRPr="00396E96">
              <w:rPr>
                <w:rFonts w:ascii="Apple Chancery" w:hAnsi="Apple Chancery" w:cs="Apple Chancery"/>
                <w:sz w:val="22"/>
                <w:szCs w:val="22"/>
              </w:rPr>
              <w:t xml:space="preserve">“low-life </w:t>
            </w:r>
            <w:proofErr w:type="gramStart"/>
            <w:r w:rsidRPr="00396E96">
              <w:rPr>
                <w:rFonts w:ascii="Apple Chancery" w:hAnsi="Apple Chancery" w:cs="Apple Chancery"/>
                <w:sz w:val="22"/>
                <w:szCs w:val="22"/>
              </w:rPr>
              <w:t xml:space="preserve">reptile”   </w:t>
            </w:r>
            <w:proofErr w:type="gramEnd"/>
            <w:r w:rsidRPr="00396E96">
              <w:rPr>
                <w:rFonts w:ascii="Apple Chancery" w:hAnsi="Apple Chancery" w:cs="Apple Chancery"/>
                <w:sz w:val="22"/>
                <w:szCs w:val="22"/>
              </w:rPr>
              <w:t>“Lizard Lips”</w:t>
            </w:r>
          </w:p>
        </w:tc>
        <w:tc>
          <w:tcPr>
            <w:tcW w:w="767" w:type="dxa"/>
          </w:tcPr>
          <w:p w14:paraId="7E5E75AA" w14:textId="77777777" w:rsidR="009E5151" w:rsidRPr="00AD36E2" w:rsidRDefault="009E5151" w:rsidP="005F0D52">
            <w:pPr>
              <w:spacing w:line="276" w:lineRule="auto"/>
              <w:rPr>
                <w:sz w:val="20"/>
              </w:rPr>
            </w:pPr>
          </w:p>
        </w:tc>
        <w:tc>
          <w:tcPr>
            <w:tcW w:w="3408" w:type="dxa"/>
          </w:tcPr>
          <w:p w14:paraId="08D4EB27" w14:textId="77777777" w:rsidR="009E5151" w:rsidRPr="00396E96" w:rsidRDefault="00A13AAA" w:rsidP="005F0D52">
            <w:pPr>
              <w:spacing w:line="276" w:lineRule="auto"/>
              <w:rPr>
                <w:rFonts w:ascii="Apple Chancery" w:hAnsi="Apple Chancery" w:cs="Apple Chancery"/>
                <w:sz w:val="22"/>
                <w:szCs w:val="22"/>
              </w:rPr>
            </w:pPr>
            <w:r w:rsidRPr="00396E96">
              <w:rPr>
                <w:rFonts w:ascii="Apple Chancery" w:hAnsi="Apple Chancery" w:cs="Apple Chancery"/>
                <w:sz w:val="22"/>
                <w:szCs w:val="22"/>
              </w:rPr>
              <w:t>rude to call anyone names, hurts their feelings</w:t>
            </w:r>
          </w:p>
        </w:tc>
        <w:tc>
          <w:tcPr>
            <w:tcW w:w="793" w:type="dxa"/>
          </w:tcPr>
          <w:p w14:paraId="6B4DFC53" w14:textId="77777777" w:rsidR="009E5151" w:rsidRPr="004372ED" w:rsidRDefault="009E5151" w:rsidP="005F0D52">
            <w:pPr>
              <w:spacing w:line="276" w:lineRule="auto"/>
              <w:rPr>
                <w:szCs w:val="24"/>
              </w:rPr>
            </w:pPr>
          </w:p>
        </w:tc>
      </w:tr>
    </w:tbl>
    <w:p w14:paraId="0F4237C6" w14:textId="77777777" w:rsidR="00A13AAA" w:rsidRDefault="00A13AAA" w:rsidP="006D374D">
      <w:pPr>
        <w:ind w:left="360"/>
        <w:rPr>
          <w:b/>
          <w:szCs w:val="24"/>
        </w:rPr>
      </w:pPr>
    </w:p>
    <w:p w14:paraId="7A62686A" w14:textId="77777777" w:rsidR="006D374D" w:rsidRPr="00C476B3" w:rsidRDefault="006D374D" w:rsidP="006D374D">
      <w:pPr>
        <w:ind w:left="360"/>
        <w:rPr>
          <w:i/>
          <w:szCs w:val="24"/>
        </w:rPr>
      </w:pPr>
      <w:r w:rsidRPr="00B6198E">
        <w:rPr>
          <w:b/>
          <w:szCs w:val="24"/>
        </w:rPr>
        <w:t>POSSIBLE FOCUS STATEMENT</w:t>
      </w:r>
      <w:r w:rsidR="00600AF3">
        <w:rPr>
          <w:rFonts w:ascii="Comic Sans MS" w:hAnsi="Comic Sans MS"/>
          <w:b/>
          <w:szCs w:val="24"/>
        </w:rPr>
        <w:t xml:space="preserve">: </w:t>
      </w:r>
      <w:r w:rsidR="00600AF3" w:rsidRPr="00C476B3">
        <w:rPr>
          <w:i/>
          <w:szCs w:val="24"/>
        </w:rPr>
        <w:t>Reba Jo</w:t>
      </w:r>
      <w:r w:rsidRPr="00C476B3">
        <w:rPr>
          <w:i/>
          <w:szCs w:val="24"/>
        </w:rPr>
        <w:t xml:space="preserve"> </w:t>
      </w:r>
      <w:r w:rsidR="00600AF3" w:rsidRPr="00C476B3">
        <w:rPr>
          <w:i/>
          <w:szCs w:val="24"/>
        </w:rPr>
        <w:t xml:space="preserve">is not a nice person.  Reba Jo has no manners. </w:t>
      </w:r>
    </w:p>
    <w:p w14:paraId="2C4CA145" w14:textId="77777777" w:rsidR="00C8788F" w:rsidRPr="004372ED" w:rsidRDefault="00C8788F" w:rsidP="00C8788F">
      <w:pPr>
        <w:rPr>
          <w:rFonts w:ascii="Comic Sans MS" w:hAnsi="Comic Sans MS"/>
          <w:szCs w:val="24"/>
        </w:rPr>
      </w:pPr>
    </w:p>
    <w:p w14:paraId="12D3AA29" w14:textId="77777777" w:rsidR="00C476B3" w:rsidRPr="006F626D" w:rsidRDefault="00C8788F" w:rsidP="00C8788F">
      <w:pPr>
        <w:rPr>
          <w:szCs w:val="24"/>
        </w:rPr>
      </w:pPr>
      <w:r w:rsidRPr="0085344F">
        <w:rPr>
          <w:szCs w:val="24"/>
        </w:rPr>
        <w:t>Additional notes to the teacher about this piece:</w:t>
      </w:r>
    </w:p>
    <w:p w14:paraId="5D33B56B" w14:textId="77777777" w:rsidR="00C476B3" w:rsidRPr="00C476B3" w:rsidRDefault="00C476B3" w:rsidP="00C8788F">
      <w:pPr>
        <w:pStyle w:val="ListParagraph"/>
        <w:numPr>
          <w:ilvl w:val="0"/>
          <w:numId w:val="2"/>
        </w:numPr>
        <w:spacing w:line="276" w:lineRule="auto"/>
        <w:rPr>
          <w:rFonts w:ascii="Comic Sans MS" w:hAnsi="Comic Sans MS"/>
          <w:szCs w:val="24"/>
        </w:rPr>
      </w:pPr>
      <w:r w:rsidRPr="00C476B3">
        <w:rPr>
          <w:szCs w:val="24"/>
        </w:rPr>
        <w:t>An extension / reflection question for the conclusion of this piece might be, “</w:t>
      </w:r>
      <w:r>
        <w:rPr>
          <w:szCs w:val="24"/>
        </w:rPr>
        <w:t>What did Reba Jo learn?”</w:t>
      </w:r>
    </w:p>
    <w:p w14:paraId="23C3B180" w14:textId="77777777" w:rsidR="00C8788F" w:rsidRPr="004372ED" w:rsidRDefault="00C8788F" w:rsidP="00C8788F">
      <w:pPr>
        <w:rPr>
          <w:rFonts w:ascii="Comic Sans MS" w:hAnsi="Comic Sans MS"/>
          <w:szCs w:val="24"/>
        </w:rPr>
      </w:pPr>
    </w:p>
    <w:p w14:paraId="257D36FF" w14:textId="77777777" w:rsidR="00795534" w:rsidRDefault="00795534" w:rsidP="00D31E7A">
      <w:pPr>
        <w:rPr>
          <w:i/>
          <w:sz w:val="32"/>
          <w:szCs w:val="32"/>
        </w:rPr>
      </w:pPr>
    </w:p>
    <w:p w14:paraId="4FB390A7" w14:textId="77777777" w:rsidR="006F626D" w:rsidRPr="006F626D" w:rsidRDefault="006F626D" w:rsidP="006F626D">
      <w:pPr>
        <w:spacing w:line="276" w:lineRule="auto"/>
        <w:jc w:val="center"/>
        <w:rPr>
          <w:i/>
          <w:sz w:val="32"/>
          <w:szCs w:val="32"/>
        </w:rPr>
      </w:pPr>
      <w:r>
        <w:rPr>
          <w:i/>
          <w:sz w:val="32"/>
          <w:szCs w:val="32"/>
        </w:rPr>
        <w:t>Writing Sample</w:t>
      </w:r>
    </w:p>
    <w:p w14:paraId="36C14377" w14:textId="77777777" w:rsidR="006F626D" w:rsidRPr="00726CBE" w:rsidRDefault="006F626D" w:rsidP="006F626D">
      <w:pPr>
        <w:spacing w:line="276" w:lineRule="auto"/>
        <w:jc w:val="center"/>
        <w:rPr>
          <w:i/>
          <w:szCs w:val="24"/>
        </w:rPr>
      </w:pPr>
      <w:r>
        <w:rPr>
          <w:i/>
          <w:szCs w:val="24"/>
        </w:rPr>
        <w:t>NOTE: T</w:t>
      </w:r>
      <w:r w:rsidRPr="00726CBE">
        <w:rPr>
          <w:i/>
          <w:szCs w:val="24"/>
        </w:rPr>
        <w:t xml:space="preserve">his is for the teacher’s use only, not for students. The purpose is to show the teacher what the final piece might look like when students have completed their work. </w:t>
      </w:r>
    </w:p>
    <w:p w14:paraId="2F45FC2E" w14:textId="77777777" w:rsidR="00A44C68" w:rsidRDefault="00A44C68">
      <w:pPr>
        <w:rPr>
          <w:rFonts w:ascii="Comic Sans MS" w:hAnsi="Comic Sans MS"/>
          <w:i/>
          <w:color w:val="FF0000"/>
          <w:sz w:val="22"/>
          <w:szCs w:val="22"/>
        </w:rPr>
      </w:pPr>
    </w:p>
    <w:p w14:paraId="2AE84349" w14:textId="77777777" w:rsidR="00600AF3" w:rsidRDefault="00600AF3">
      <w:pPr>
        <w:rPr>
          <w:rFonts w:ascii="Comic Sans MS" w:hAnsi="Comic Sans MS"/>
          <w:i/>
          <w:color w:val="FF0000"/>
          <w:sz w:val="22"/>
          <w:szCs w:val="22"/>
        </w:rPr>
      </w:pPr>
    </w:p>
    <w:p w14:paraId="2B6A0171" w14:textId="77777777" w:rsidR="00600AF3" w:rsidRPr="00D31E7A" w:rsidRDefault="00600AF3" w:rsidP="00D31E7A">
      <w:pPr>
        <w:spacing w:line="360" w:lineRule="auto"/>
        <w:rPr>
          <w:szCs w:val="24"/>
        </w:rPr>
      </w:pPr>
      <w:r>
        <w:rPr>
          <w:rFonts w:ascii="Comic Sans MS" w:hAnsi="Comic Sans MS"/>
          <w:color w:val="FF0000"/>
          <w:sz w:val="22"/>
          <w:szCs w:val="22"/>
        </w:rPr>
        <w:tab/>
      </w:r>
      <w:r w:rsidR="002F733F" w:rsidRPr="00D31E7A">
        <w:rPr>
          <w:szCs w:val="24"/>
        </w:rPr>
        <w:t>There is an old saying that kindness creates love.</w:t>
      </w:r>
      <w:r w:rsidR="00D765AE" w:rsidRPr="00D31E7A">
        <w:rPr>
          <w:szCs w:val="24"/>
        </w:rPr>
        <w:t xml:space="preserve"> This can be hard to learn.</w:t>
      </w:r>
      <w:r w:rsidR="002F733F" w:rsidRPr="00D31E7A">
        <w:rPr>
          <w:szCs w:val="24"/>
        </w:rPr>
        <w:t xml:space="preserve"> In the story </w:t>
      </w:r>
      <w:r w:rsidR="002F733F" w:rsidRPr="00D31E7A">
        <w:rPr>
          <w:i/>
          <w:szCs w:val="24"/>
        </w:rPr>
        <w:t xml:space="preserve">The Horned Toad Prince, </w:t>
      </w:r>
      <w:r w:rsidR="002F733F" w:rsidRPr="00D31E7A">
        <w:rPr>
          <w:szCs w:val="24"/>
        </w:rPr>
        <w:t>by Jackie Mims</w:t>
      </w:r>
      <w:r w:rsidR="004348E8" w:rsidRPr="00D31E7A">
        <w:rPr>
          <w:szCs w:val="24"/>
        </w:rPr>
        <w:t xml:space="preserve"> Hopkins, Reba Jo, the main character, </w:t>
      </w:r>
      <w:r w:rsidR="006322DC" w:rsidRPr="00D31E7A">
        <w:rPr>
          <w:szCs w:val="24"/>
        </w:rPr>
        <w:t xml:space="preserve">meets a frog and treats him rudely. </w:t>
      </w:r>
      <w:r w:rsidR="004348E8" w:rsidRPr="00D31E7A">
        <w:rPr>
          <w:szCs w:val="24"/>
        </w:rPr>
        <w:t>She is not a good person.</w:t>
      </w:r>
      <w:r w:rsidR="00A92043" w:rsidRPr="00D31E7A">
        <w:rPr>
          <w:szCs w:val="24"/>
        </w:rPr>
        <w:t xml:space="preserve"> She is ill-mannered.</w:t>
      </w:r>
      <w:r w:rsidR="004348E8" w:rsidRPr="00D31E7A">
        <w:rPr>
          <w:szCs w:val="24"/>
        </w:rPr>
        <w:t xml:space="preserve"> </w:t>
      </w:r>
    </w:p>
    <w:p w14:paraId="1CC60F30" w14:textId="77777777" w:rsidR="004348E8" w:rsidRPr="00D31E7A" w:rsidRDefault="004348E8" w:rsidP="00D31E7A">
      <w:pPr>
        <w:spacing w:line="360" w:lineRule="auto"/>
        <w:rPr>
          <w:szCs w:val="24"/>
        </w:rPr>
      </w:pPr>
      <w:r w:rsidRPr="00D31E7A">
        <w:rPr>
          <w:szCs w:val="24"/>
        </w:rPr>
        <w:tab/>
        <w:t>First, she disobeys her father. He tell</w:t>
      </w:r>
      <w:r w:rsidR="00A92043" w:rsidRPr="00D31E7A">
        <w:rPr>
          <w:szCs w:val="24"/>
        </w:rPr>
        <w:t>s</w:t>
      </w:r>
      <w:r w:rsidRPr="00D31E7A">
        <w:rPr>
          <w:szCs w:val="24"/>
        </w:rPr>
        <w:t xml:space="preserve"> her how dangerous it is to go by the dry river ban</w:t>
      </w:r>
      <w:r w:rsidR="00D765AE" w:rsidRPr="00D31E7A">
        <w:rPr>
          <w:szCs w:val="24"/>
        </w:rPr>
        <w:t>ks, but she does anyway. He tells</w:t>
      </w:r>
      <w:r w:rsidRPr="00D31E7A">
        <w:rPr>
          <w:szCs w:val="24"/>
        </w:rPr>
        <w:t xml:space="preserve"> her flash floods could come </w:t>
      </w:r>
      <w:r w:rsidR="00A92043" w:rsidRPr="00D31E7A">
        <w:rPr>
          <w:szCs w:val="24"/>
        </w:rPr>
        <w:t>very quickly and she would be in danger</w:t>
      </w:r>
      <w:r w:rsidR="00D765AE" w:rsidRPr="00D31E7A">
        <w:rPr>
          <w:szCs w:val="24"/>
        </w:rPr>
        <w:t xml:space="preserve"> and maybe washed away. She knows</w:t>
      </w:r>
      <w:r w:rsidR="00A92043" w:rsidRPr="00D31E7A">
        <w:rPr>
          <w:szCs w:val="24"/>
        </w:rPr>
        <w:t xml:space="preserve"> she shoul</w:t>
      </w:r>
      <w:r w:rsidRPr="00D31E7A">
        <w:rPr>
          <w:szCs w:val="24"/>
        </w:rPr>
        <w:t xml:space="preserve">d not be </w:t>
      </w:r>
      <w:r w:rsidR="00D765AE" w:rsidRPr="00D31E7A">
        <w:rPr>
          <w:szCs w:val="24"/>
        </w:rPr>
        <w:t>there, but she goes</w:t>
      </w:r>
      <w:r w:rsidRPr="00D31E7A">
        <w:rPr>
          <w:szCs w:val="24"/>
        </w:rPr>
        <w:t xml:space="preserve"> anyway. </w:t>
      </w:r>
      <w:r w:rsidR="00D765AE" w:rsidRPr="00D31E7A">
        <w:rPr>
          <w:szCs w:val="24"/>
        </w:rPr>
        <w:t xml:space="preserve">This is very ill-mannered. </w:t>
      </w:r>
      <w:r w:rsidR="00A92043" w:rsidRPr="00D31E7A">
        <w:rPr>
          <w:szCs w:val="24"/>
        </w:rPr>
        <w:t>Disobeying her father is not good.</w:t>
      </w:r>
    </w:p>
    <w:p w14:paraId="754174AF" w14:textId="77777777" w:rsidR="00823FF4" w:rsidRPr="00D31E7A" w:rsidRDefault="00D765AE" w:rsidP="00D31E7A">
      <w:pPr>
        <w:spacing w:line="360" w:lineRule="auto"/>
        <w:ind w:right="1080"/>
        <w:rPr>
          <w:szCs w:val="24"/>
        </w:rPr>
      </w:pPr>
      <w:r w:rsidRPr="00D31E7A">
        <w:rPr>
          <w:szCs w:val="24"/>
        </w:rPr>
        <w:tab/>
        <w:t>When Reba Jo</w:t>
      </w:r>
      <w:r w:rsidR="004348E8" w:rsidRPr="00D31E7A">
        <w:rPr>
          <w:szCs w:val="24"/>
        </w:rPr>
        <w:t xml:space="preserve"> loses her hat</w:t>
      </w:r>
      <w:r w:rsidR="00642A09" w:rsidRPr="00D31E7A">
        <w:rPr>
          <w:szCs w:val="24"/>
        </w:rPr>
        <w:t xml:space="preserve"> in a nearby well and a horned</w:t>
      </w:r>
      <w:r w:rsidR="004348E8" w:rsidRPr="00D31E7A">
        <w:rPr>
          <w:szCs w:val="24"/>
        </w:rPr>
        <w:t xml:space="preserve"> frog gets it back for her, she “snatches” it from him and rides away without even saying thank you. </w:t>
      </w:r>
      <w:r w:rsidRPr="00D31E7A">
        <w:rPr>
          <w:szCs w:val="24"/>
        </w:rPr>
        <w:t>She does</w:t>
      </w:r>
      <w:r w:rsidR="00642A09" w:rsidRPr="00D31E7A">
        <w:rPr>
          <w:szCs w:val="24"/>
        </w:rPr>
        <w:t>n’t listen to his cries to wait for him.</w:t>
      </w:r>
      <w:r w:rsidRPr="00D31E7A">
        <w:rPr>
          <w:szCs w:val="24"/>
        </w:rPr>
        <w:t xml:space="preserve"> </w:t>
      </w:r>
      <w:r w:rsidR="00A92043" w:rsidRPr="00D31E7A">
        <w:rPr>
          <w:szCs w:val="24"/>
        </w:rPr>
        <w:t>That is very rude.</w:t>
      </w:r>
      <w:r w:rsidR="00642A09" w:rsidRPr="00D31E7A">
        <w:rPr>
          <w:szCs w:val="24"/>
        </w:rPr>
        <w:t xml:space="preserve"> </w:t>
      </w:r>
      <w:r w:rsidRPr="00D31E7A">
        <w:rPr>
          <w:szCs w:val="24"/>
        </w:rPr>
        <w:t>In addition, she has</w:t>
      </w:r>
      <w:r w:rsidR="004348E8" w:rsidRPr="00D31E7A">
        <w:rPr>
          <w:szCs w:val="24"/>
        </w:rPr>
        <w:t xml:space="preserve"> promised to </w:t>
      </w:r>
      <w:r w:rsidR="00642A09" w:rsidRPr="00D31E7A">
        <w:rPr>
          <w:szCs w:val="24"/>
        </w:rPr>
        <w:t>take him home and give him chili, a se</w:t>
      </w:r>
      <w:r w:rsidRPr="00D31E7A">
        <w:rPr>
          <w:szCs w:val="24"/>
        </w:rPr>
        <w:t>renade, and a siesta in her hat, but she does</w:t>
      </w:r>
      <w:r w:rsidR="00642A09" w:rsidRPr="00D31E7A">
        <w:rPr>
          <w:szCs w:val="24"/>
        </w:rPr>
        <w:t xml:space="preserve">n’t keep her promise. </w:t>
      </w:r>
      <w:r w:rsidRPr="00D31E7A">
        <w:rPr>
          <w:szCs w:val="24"/>
        </w:rPr>
        <w:t>This shows Reba Jo</w:t>
      </w:r>
      <w:r w:rsidR="00A92043" w:rsidRPr="00D31E7A">
        <w:rPr>
          <w:szCs w:val="24"/>
        </w:rPr>
        <w:t xml:space="preserve"> has no manners.</w:t>
      </w:r>
    </w:p>
    <w:p w14:paraId="6B264C04" w14:textId="77777777" w:rsidR="00642A09" w:rsidRPr="00D31E7A" w:rsidRDefault="00642A09" w:rsidP="00D31E7A">
      <w:pPr>
        <w:spacing w:line="360" w:lineRule="auto"/>
        <w:ind w:right="1080"/>
        <w:rPr>
          <w:szCs w:val="24"/>
        </w:rPr>
      </w:pPr>
      <w:r w:rsidRPr="00D31E7A">
        <w:rPr>
          <w:szCs w:val="24"/>
        </w:rPr>
        <w:tab/>
        <w:t xml:space="preserve">Another way she shows she isn’t a nice person is when the frog shows up at her door. She slams that door right in his face. Only when her father tells her that when you strike a bargain, “a deal’s a deal” and she should keep her side of the bargain, does she agree to give him chili and a serenade. </w:t>
      </w:r>
      <w:r w:rsidR="007C16AB" w:rsidRPr="00D31E7A">
        <w:rPr>
          <w:szCs w:val="24"/>
        </w:rPr>
        <w:t>But she does it reluctantly. When he asks for his nap in her hat, she “flips” the hat at him. She does not hand it over nicely.</w:t>
      </w:r>
      <w:r w:rsidR="00D765AE" w:rsidRPr="00D31E7A">
        <w:rPr>
          <w:szCs w:val="24"/>
        </w:rPr>
        <w:t xml:space="preserve"> Again Reba Jo is showing</w:t>
      </w:r>
      <w:r w:rsidR="00A92043" w:rsidRPr="00D31E7A">
        <w:rPr>
          <w:szCs w:val="24"/>
        </w:rPr>
        <w:t xml:space="preserve"> she has no manners.</w:t>
      </w:r>
    </w:p>
    <w:p w14:paraId="373F2BC4" w14:textId="77777777" w:rsidR="007C16AB" w:rsidRPr="00D31E7A" w:rsidRDefault="00D765AE" w:rsidP="00D31E7A">
      <w:pPr>
        <w:spacing w:line="360" w:lineRule="auto"/>
        <w:ind w:right="1080"/>
        <w:rPr>
          <w:szCs w:val="24"/>
        </w:rPr>
      </w:pPr>
      <w:r w:rsidRPr="00D31E7A">
        <w:rPr>
          <w:szCs w:val="24"/>
        </w:rPr>
        <w:tab/>
        <w:t>Finally, she rudely calls the frog</w:t>
      </w:r>
      <w:r w:rsidR="007C16AB" w:rsidRPr="00D31E7A">
        <w:rPr>
          <w:szCs w:val="24"/>
        </w:rPr>
        <w:t xml:space="preserve"> names righ</w:t>
      </w:r>
      <w:r w:rsidR="0085344F">
        <w:rPr>
          <w:szCs w:val="24"/>
        </w:rPr>
        <w:t>t to his face. She calls him a “l</w:t>
      </w:r>
      <w:r w:rsidR="007C16AB" w:rsidRPr="00D31E7A">
        <w:rPr>
          <w:szCs w:val="24"/>
        </w:rPr>
        <w:t>ow-life lizard” and “lizard-lips.”</w:t>
      </w:r>
      <w:r w:rsidRPr="00D31E7A">
        <w:rPr>
          <w:szCs w:val="24"/>
        </w:rPr>
        <w:t xml:space="preserve">  This is an ill-mannered way to treat someone. It can hurt their feelings to be called names.</w:t>
      </w:r>
    </w:p>
    <w:p w14:paraId="0D7ED0DA" w14:textId="7E92F42B" w:rsidR="007C16AB" w:rsidRDefault="007C16AB" w:rsidP="00D31E7A">
      <w:pPr>
        <w:spacing w:line="360" w:lineRule="auto"/>
        <w:ind w:right="1080"/>
        <w:rPr>
          <w:szCs w:val="24"/>
        </w:rPr>
      </w:pPr>
      <w:r w:rsidRPr="00D31E7A">
        <w:rPr>
          <w:szCs w:val="24"/>
        </w:rPr>
        <w:tab/>
        <w:t>Reba Jo does not treat that frog the way she should. She does not act very nice to him. But, when the frog turns into a prince and he does not like her, she learns a lesson or two. She learns to keep a bargain, but mostly</w:t>
      </w:r>
      <w:r w:rsidR="006F626D">
        <w:rPr>
          <w:szCs w:val="24"/>
        </w:rPr>
        <w:t xml:space="preserve"> she learns that love comes to </w:t>
      </w:r>
      <w:r w:rsidRPr="00D31E7A">
        <w:rPr>
          <w:szCs w:val="24"/>
        </w:rPr>
        <w:t xml:space="preserve">people who are kind. Now when the frog-prince leaves, she knows she should </w:t>
      </w:r>
      <w:r w:rsidR="00A92043" w:rsidRPr="00D31E7A">
        <w:rPr>
          <w:szCs w:val="24"/>
        </w:rPr>
        <w:t xml:space="preserve">not have been ill-mannered. She should </w:t>
      </w:r>
      <w:r w:rsidRPr="00D31E7A">
        <w:rPr>
          <w:szCs w:val="24"/>
        </w:rPr>
        <w:t>have been nice.</w:t>
      </w:r>
    </w:p>
    <w:p w14:paraId="66AE027D" w14:textId="3CA272C4" w:rsidR="001576F6" w:rsidRDefault="001576F6" w:rsidP="00D31E7A">
      <w:pPr>
        <w:spacing w:line="360" w:lineRule="auto"/>
        <w:ind w:right="1080"/>
        <w:rPr>
          <w:szCs w:val="24"/>
        </w:rPr>
      </w:pPr>
    </w:p>
    <w:p w14:paraId="3F199E9F" w14:textId="54E7164C" w:rsidR="001576F6" w:rsidRDefault="001576F6">
      <w:pPr>
        <w:rPr>
          <w:szCs w:val="24"/>
        </w:rPr>
      </w:pPr>
      <w:r>
        <w:rPr>
          <w:szCs w:val="24"/>
        </w:rPr>
        <w:br w:type="page"/>
      </w:r>
    </w:p>
    <w:p w14:paraId="3C8886DA" w14:textId="77777777" w:rsidR="001576F6" w:rsidRDefault="001576F6" w:rsidP="001576F6">
      <w:pPr>
        <w:jc w:val="center"/>
        <w:rPr>
          <w:rFonts w:cstheme="minorHAnsi"/>
          <w:sz w:val="36"/>
          <w:szCs w:val="36"/>
        </w:rPr>
      </w:pPr>
      <w:bookmarkStart w:id="0" w:name="_Hlk534641640"/>
      <w:r w:rsidRPr="00C35538">
        <w:rPr>
          <w:rFonts w:cstheme="minorHAnsi"/>
          <w:sz w:val="36"/>
          <w:szCs w:val="36"/>
        </w:rPr>
        <w:lastRenderedPageBreak/>
        <w:t xml:space="preserve">Supports for English Language Learners (ELLs) </w:t>
      </w:r>
    </w:p>
    <w:p w14:paraId="5CAA34E8" w14:textId="62F7695A" w:rsidR="001576F6" w:rsidRDefault="001576F6" w:rsidP="001576F6">
      <w:pPr>
        <w:jc w:val="center"/>
        <w:rPr>
          <w:rFonts w:cstheme="minorHAnsi"/>
          <w:sz w:val="36"/>
          <w:szCs w:val="36"/>
        </w:rPr>
      </w:pPr>
      <w:r w:rsidRPr="00C35538">
        <w:rPr>
          <w:rFonts w:cstheme="minorHAnsi"/>
          <w:sz w:val="36"/>
          <w:szCs w:val="36"/>
        </w:rPr>
        <w:t>to use with Basal Alignment Project Lessons</w:t>
      </w:r>
    </w:p>
    <w:p w14:paraId="48917F0E" w14:textId="77777777" w:rsidR="001576F6" w:rsidRPr="00C35538" w:rsidRDefault="001576F6" w:rsidP="001576F6">
      <w:pPr>
        <w:jc w:val="center"/>
        <w:rPr>
          <w:rFonts w:cstheme="minorHAnsi"/>
          <w:sz w:val="36"/>
          <w:szCs w:val="36"/>
        </w:rPr>
      </w:pPr>
    </w:p>
    <w:p w14:paraId="08BC8EB6" w14:textId="10C4225E" w:rsidR="001576F6" w:rsidRDefault="001576F6" w:rsidP="001576F6">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14:paraId="4F67214D" w14:textId="77777777" w:rsidR="001576F6" w:rsidRPr="00887983" w:rsidRDefault="001576F6" w:rsidP="001576F6">
      <w:pPr>
        <w:rPr>
          <w:rFonts w:cstheme="minorHAnsi"/>
        </w:rPr>
      </w:pPr>
    </w:p>
    <w:p w14:paraId="44BB9B35" w14:textId="77777777" w:rsidR="001576F6" w:rsidRPr="00BB4479" w:rsidRDefault="001576F6" w:rsidP="001576F6">
      <w:pPr>
        <w:rPr>
          <w:rFonts w:cstheme="minorHAnsi"/>
          <w:b/>
          <w:sz w:val="28"/>
          <w:szCs w:val="28"/>
        </w:rPr>
      </w:pPr>
      <w:r w:rsidRPr="00C35538">
        <w:rPr>
          <w:rFonts w:cstheme="minorHAnsi"/>
          <w:b/>
          <w:sz w:val="28"/>
          <w:szCs w:val="28"/>
        </w:rPr>
        <w:t xml:space="preserve">Before the reading:  </w:t>
      </w:r>
    </w:p>
    <w:p w14:paraId="6C3E17D8" w14:textId="77777777" w:rsidR="001576F6" w:rsidRPr="00C35538" w:rsidRDefault="001576F6" w:rsidP="001576F6">
      <w:pPr>
        <w:pStyle w:val="ListParagraph"/>
        <w:numPr>
          <w:ilvl w:val="0"/>
          <w:numId w:val="11"/>
        </w:numPr>
        <w:spacing w:after="160" w:line="254" w:lineRule="auto"/>
        <w:rPr>
          <w:rFonts w:cstheme="minorHAnsi"/>
        </w:rPr>
      </w:pPr>
      <w:r>
        <w:rPr>
          <w:rFonts w:cstheme="minorHAnsi"/>
        </w:rPr>
        <w:t xml:space="preserve">Read passages, sing songs, watch videos, view photographs, discuss topics (e.g., using the </w:t>
      </w:r>
      <w:hyperlink r:id="rId5"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14:paraId="2525A046" w14:textId="77777777" w:rsidR="001576F6" w:rsidRPr="00C35538" w:rsidRDefault="001576F6" w:rsidP="001576F6">
      <w:pPr>
        <w:pStyle w:val="ListParagraph"/>
        <w:rPr>
          <w:rFonts w:cstheme="minorHAnsi"/>
        </w:rPr>
      </w:pPr>
    </w:p>
    <w:p w14:paraId="2F825900" w14:textId="77777777" w:rsidR="001576F6" w:rsidRDefault="001576F6" w:rsidP="001576F6">
      <w:pPr>
        <w:pStyle w:val="ListParagraph"/>
        <w:numPr>
          <w:ilvl w:val="0"/>
          <w:numId w:val="13"/>
        </w:numPr>
        <w:spacing w:after="160" w:line="256" w:lineRule="auto"/>
        <w:rPr>
          <w:rFonts w:cstheme="minorHAnsi"/>
        </w:rPr>
      </w:pPr>
      <w:bookmarkStart w:id="2"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6"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2"/>
    <w:p w14:paraId="369D17FD" w14:textId="77777777" w:rsidR="001576F6" w:rsidRPr="00C35538" w:rsidRDefault="001576F6" w:rsidP="001576F6">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14:paraId="43AE0739" w14:textId="77777777" w:rsidR="001576F6" w:rsidRDefault="001576F6" w:rsidP="001576F6">
      <w:pPr>
        <w:pStyle w:val="ListParagraph"/>
        <w:numPr>
          <w:ilvl w:val="0"/>
          <w:numId w:val="17"/>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7"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14:paraId="0657E609" w14:textId="77777777" w:rsidR="001576F6" w:rsidRDefault="001576F6" w:rsidP="001576F6">
      <w:pPr>
        <w:pStyle w:val="ListParagraph"/>
        <w:numPr>
          <w:ilvl w:val="0"/>
          <w:numId w:val="17"/>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14:paraId="75208FF4" w14:textId="77777777" w:rsidR="001576F6" w:rsidRDefault="001576F6" w:rsidP="001576F6">
      <w:pPr>
        <w:pStyle w:val="ListParagraph"/>
        <w:numPr>
          <w:ilvl w:val="0"/>
          <w:numId w:val="17"/>
        </w:numPr>
        <w:spacing w:after="160" w:line="256" w:lineRule="auto"/>
        <w:rPr>
          <w:rFonts w:cstheme="minorHAnsi"/>
        </w:rPr>
      </w:pPr>
      <w:r>
        <w:rPr>
          <w:rFonts w:cstheme="minorHAnsi"/>
        </w:rPr>
        <w:t xml:space="preserve">Keep a word wall or word bank where these new words can be added and that students can access later. </w:t>
      </w:r>
    </w:p>
    <w:p w14:paraId="7D3F75AE" w14:textId="77777777" w:rsidR="001576F6" w:rsidRDefault="001576F6" w:rsidP="001576F6">
      <w:pPr>
        <w:pStyle w:val="ListParagraph"/>
        <w:numPr>
          <w:ilvl w:val="0"/>
          <w:numId w:val="17"/>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14:paraId="06927FBD" w14:textId="77777777" w:rsidR="001576F6" w:rsidRDefault="001576F6" w:rsidP="001576F6">
      <w:pPr>
        <w:pStyle w:val="ListParagraph"/>
        <w:numPr>
          <w:ilvl w:val="0"/>
          <w:numId w:val="17"/>
        </w:numPr>
        <w:spacing w:after="160" w:line="256" w:lineRule="auto"/>
        <w:rPr>
          <w:rFonts w:cstheme="minorHAnsi"/>
        </w:rPr>
      </w:pPr>
      <w:r>
        <w:rPr>
          <w:rFonts w:cstheme="minorHAnsi"/>
        </w:rPr>
        <w:t>Create pictures using the word. These can even be added to your word wall!</w:t>
      </w:r>
    </w:p>
    <w:p w14:paraId="3D3B1BF3" w14:textId="77777777" w:rsidR="001576F6" w:rsidRDefault="001576F6" w:rsidP="001576F6">
      <w:pPr>
        <w:pStyle w:val="ListParagraph"/>
        <w:numPr>
          <w:ilvl w:val="0"/>
          <w:numId w:val="17"/>
        </w:numPr>
        <w:spacing w:after="160" w:line="256" w:lineRule="auto"/>
        <w:rPr>
          <w:rFonts w:cstheme="minorHAnsi"/>
        </w:rPr>
      </w:pPr>
      <w:r w:rsidRPr="00887983">
        <w:rPr>
          <w:rFonts w:cstheme="minorHAnsi"/>
        </w:rPr>
        <w:t xml:space="preserve">Create lists of synonyms and antonyms for the word. </w:t>
      </w:r>
      <w:bookmarkStart w:id="3" w:name="_Hlk525125549"/>
    </w:p>
    <w:p w14:paraId="1FAC0C26" w14:textId="77777777" w:rsidR="001576F6" w:rsidRPr="00887983" w:rsidRDefault="001576F6" w:rsidP="001576F6">
      <w:pPr>
        <w:pStyle w:val="ListParagraph"/>
        <w:numPr>
          <w:ilvl w:val="0"/>
          <w:numId w:val="17"/>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8" w:history="1">
        <w:r w:rsidRPr="00887983">
          <w:rPr>
            <w:rStyle w:val="Hyperlink"/>
            <w:rFonts w:cstheme="minorHAnsi"/>
          </w:rPr>
          <w:t>sentence frames</w:t>
        </w:r>
      </w:hyperlink>
      <w:r w:rsidRPr="00887983">
        <w:rPr>
          <w:rFonts w:cstheme="minorHAnsi"/>
        </w:rPr>
        <w:t xml:space="preserve"> to ensure they can participate in the conversation. </w:t>
      </w:r>
      <w:bookmarkEnd w:id="3"/>
    </w:p>
    <w:p w14:paraId="265AE399" w14:textId="77777777" w:rsidR="001576F6" w:rsidRPr="00BA3B4C" w:rsidRDefault="001576F6" w:rsidP="001576F6">
      <w:pPr>
        <w:pStyle w:val="ListParagraph"/>
        <w:numPr>
          <w:ilvl w:val="1"/>
          <w:numId w:val="12"/>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14:paraId="07DA3D9A" w14:textId="77777777" w:rsidR="001576F6" w:rsidRDefault="001576F6" w:rsidP="001576F6">
      <w:pPr>
        <w:pStyle w:val="ListParagraph"/>
        <w:ind w:left="1440"/>
        <w:rPr>
          <w:rFonts w:cstheme="minorHAnsi"/>
        </w:rPr>
      </w:pPr>
    </w:p>
    <w:p w14:paraId="5A79E854" w14:textId="77777777" w:rsidR="001576F6" w:rsidRPr="00580EBE" w:rsidRDefault="001576F6" w:rsidP="001576F6">
      <w:pPr>
        <w:pStyle w:val="ListParagraph"/>
        <w:numPr>
          <w:ilvl w:val="0"/>
          <w:numId w:val="12"/>
        </w:numPr>
        <w:spacing w:after="160" w:line="254" w:lineRule="auto"/>
        <w:rPr>
          <w:rFonts w:cstheme="minorHAnsi"/>
        </w:rPr>
      </w:pPr>
      <w:r w:rsidRPr="00580EBE">
        <w:rPr>
          <w:rFonts w:cstheme="minorHAnsi"/>
        </w:rPr>
        <w:t xml:space="preserve">Use graphic organizers to help introduce content. </w:t>
      </w:r>
    </w:p>
    <w:p w14:paraId="11D2BEE0" w14:textId="77777777" w:rsidR="001576F6" w:rsidRDefault="001576F6" w:rsidP="001576F6">
      <w:pPr>
        <w:pStyle w:val="ListParagraph"/>
        <w:rPr>
          <w:rFonts w:cstheme="minorHAnsi"/>
          <w:b/>
        </w:rPr>
      </w:pPr>
    </w:p>
    <w:p w14:paraId="5CF1617A" w14:textId="77777777" w:rsidR="001576F6" w:rsidRDefault="001576F6" w:rsidP="001576F6">
      <w:pPr>
        <w:pStyle w:val="ListParagraph"/>
        <w:rPr>
          <w:rFonts w:cstheme="minorHAnsi"/>
          <w:b/>
        </w:rPr>
      </w:pPr>
      <w:r>
        <w:rPr>
          <w:rFonts w:cstheme="minorHAnsi"/>
          <w:b/>
        </w:rPr>
        <w:t xml:space="preserve">Examples of Activities:  </w:t>
      </w:r>
    </w:p>
    <w:p w14:paraId="333577D0" w14:textId="77777777" w:rsidR="001576F6" w:rsidRPr="00580EBE" w:rsidRDefault="001576F6" w:rsidP="001576F6">
      <w:pPr>
        <w:pStyle w:val="ListParagraph"/>
        <w:numPr>
          <w:ilvl w:val="0"/>
          <w:numId w:val="14"/>
        </w:numPr>
        <w:spacing w:after="160" w:line="254" w:lineRule="auto"/>
        <w:rPr>
          <w:rFonts w:cstheme="minorHAnsi"/>
          <w:b/>
        </w:rPr>
      </w:pPr>
      <w:r w:rsidRPr="00580EBE">
        <w:rPr>
          <w:rFonts w:cstheme="minorHAnsi"/>
        </w:rPr>
        <w:t xml:space="preserve">Have students fill in a </w:t>
      </w:r>
      <w:hyperlink r:id="rId9"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14:paraId="25422F05" w14:textId="77777777" w:rsidR="001576F6" w:rsidRPr="00580EBE" w:rsidRDefault="001576F6" w:rsidP="001576F6">
      <w:pPr>
        <w:pStyle w:val="ListParagraph"/>
        <w:numPr>
          <w:ilvl w:val="0"/>
          <w:numId w:val="14"/>
        </w:numPr>
        <w:spacing w:after="160" w:line="254" w:lineRule="auto"/>
        <w:rPr>
          <w:rFonts w:cstheme="minorHAnsi"/>
          <w:b/>
        </w:rPr>
      </w:pPr>
      <w:r w:rsidRPr="00580EBE">
        <w:rPr>
          <w:rFonts w:cstheme="minorHAnsi"/>
        </w:rPr>
        <w:lastRenderedPageBreak/>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14:paraId="77129F17" w14:textId="77777777" w:rsidR="001576F6" w:rsidRPr="00BB4479" w:rsidRDefault="001576F6" w:rsidP="001576F6">
      <w:pPr>
        <w:pStyle w:val="ListParagraph"/>
        <w:numPr>
          <w:ilvl w:val="0"/>
          <w:numId w:val="14"/>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14:paraId="206E321D" w14:textId="77777777" w:rsidR="001576F6" w:rsidRDefault="001576F6" w:rsidP="001576F6">
      <w:pPr>
        <w:pStyle w:val="ListParagraph"/>
        <w:rPr>
          <w:rFonts w:cstheme="minorHAnsi"/>
        </w:rPr>
      </w:pPr>
    </w:p>
    <w:p w14:paraId="3E8546A5" w14:textId="77777777" w:rsidR="001576F6" w:rsidRDefault="001576F6" w:rsidP="001576F6">
      <w:pPr>
        <w:rPr>
          <w:rFonts w:cstheme="minorHAnsi"/>
          <w:b/>
        </w:rPr>
      </w:pPr>
      <w:r w:rsidRPr="00580EBE">
        <w:rPr>
          <w:rFonts w:cstheme="minorHAnsi"/>
          <w:b/>
          <w:sz w:val="28"/>
          <w:szCs w:val="28"/>
        </w:rPr>
        <w:t>During reading</w:t>
      </w:r>
      <w:r>
        <w:rPr>
          <w:rFonts w:cstheme="minorHAnsi"/>
          <w:b/>
        </w:rPr>
        <w:t xml:space="preserve">:  </w:t>
      </w:r>
    </w:p>
    <w:p w14:paraId="19F4060E" w14:textId="77777777" w:rsidR="001576F6" w:rsidRDefault="001576F6" w:rsidP="001576F6">
      <w:pPr>
        <w:pStyle w:val="ListParagraph"/>
        <w:rPr>
          <w:rFonts w:cstheme="minorHAnsi"/>
        </w:rPr>
      </w:pPr>
    </w:p>
    <w:p w14:paraId="4198FFF5" w14:textId="77777777" w:rsidR="001576F6" w:rsidRDefault="001576F6" w:rsidP="001576F6">
      <w:pPr>
        <w:pStyle w:val="ListParagraph"/>
        <w:numPr>
          <w:ilvl w:val="0"/>
          <w:numId w:val="16"/>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14:paraId="25A02EAD" w14:textId="77777777" w:rsidR="001576F6" w:rsidRDefault="001576F6" w:rsidP="001576F6">
      <w:pPr>
        <w:pStyle w:val="ListParagraph"/>
        <w:rPr>
          <w:rFonts w:cstheme="minorHAnsi"/>
        </w:rPr>
      </w:pPr>
    </w:p>
    <w:p w14:paraId="0D2B6011" w14:textId="77777777" w:rsidR="001576F6" w:rsidRDefault="001576F6" w:rsidP="001576F6">
      <w:pPr>
        <w:pStyle w:val="ListParagraph"/>
        <w:numPr>
          <w:ilvl w:val="0"/>
          <w:numId w:val="16"/>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14:paraId="54112F03" w14:textId="77777777" w:rsidR="001576F6" w:rsidRDefault="001576F6" w:rsidP="001576F6">
      <w:pPr>
        <w:pStyle w:val="ListParagraph"/>
        <w:rPr>
          <w:rFonts w:cstheme="minorHAnsi"/>
        </w:rPr>
      </w:pPr>
    </w:p>
    <w:p w14:paraId="324560D4" w14:textId="77777777" w:rsidR="001576F6" w:rsidRDefault="001576F6" w:rsidP="001576F6">
      <w:pPr>
        <w:pStyle w:val="ListParagraph"/>
        <w:numPr>
          <w:ilvl w:val="0"/>
          <w:numId w:val="15"/>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14:paraId="2AA07D95" w14:textId="77777777" w:rsidR="001576F6" w:rsidRDefault="001576F6" w:rsidP="001576F6">
      <w:pPr>
        <w:pStyle w:val="ListParagraph"/>
        <w:rPr>
          <w:rFonts w:cstheme="minorHAnsi"/>
        </w:rPr>
      </w:pPr>
    </w:p>
    <w:p w14:paraId="69FE8B6D" w14:textId="77777777" w:rsidR="001576F6" w:rsidRDefault="001576F6" w:rsidP="001576F6">
      <w:pPr>
        <w:pStyle w:val="ListParagraph"/>
        <w:numPr>
          <w:ilvl w:val="0"/>
          <w:numId w:val="15"/>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0" w:history="1">
        <w:r w:rsidRPr="002822BB">
          <w:rPr>
            <w:rStyle w:val="Hyperlink"/>
            <w:rFonts w:cstheme="minorHAnsi"/>
          </w:rPr>
          <w:t>sentence stems</w:t>
        </w:r>
      </w:hyperlink>
      <w:r>
        <w:rPr>
          <w:rFonts w:cstheme="minorHAnsi"/>
        </w:rPr>
        <w:t>.</w:t>
      </w:r>
    </w:p>
    <w:p w14:paraId="6537CDAE" w14:textId="77777777" w:rsidR="001576F6" w:rsidRDefault="001576F6" w:rsidP="001576F6">
      <w:pPr>
        <w:pStyle w:val="ListParagraph"/>
        <w:rPr>
          <w:rFonts w:cstheme="minorHAnsi"/>
        </w:rPr>
      </w:pPr>
    </w:p>
    <w:p w14:paraId="28DA7A6F" w14:textId="77777777" w:rsidR="001576F6" w:rsidRPr="002822BB" w:rsidRDefault="001576F6" w:rsidP="001576F6">
      <w:pPr>
        <w:pStyle w:val="ListParagraph"/>
        <w:numPr>
          <w:ilvl w:val="0"/>
          <w:numId w:val="15"/>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14:paraId="6097AF37" w14:textId="77777777" w:rsidR="001576F6" w:rsidRDefault="001576F6" w:rsidP="001576F6">
      <w:pPr>
        <w:pStyle w:val="ListParagraph"/>
        <w:rPr>
          <w:rFonts w:cstheme="minorHAnsi"/>
          <w:b/>
        </w:rPr>
      </w:pPr>
      <w:r>
        <w:rPr>
          <w:rFonts w:cstheme="minorHAnsi"/>
          <w:b/>
        </w:rPr>
        <w:t xml:space="preserve">Examples of Activities:  </w:t>
      </w:r>
    </w:p>
    <w:p w14:paraId="3629C858" w14:textId="77777777" w:rsidR="001576F6" w:rsidRDefault="001576F6" w:rsidP="001576F6">
      <w:pPr>
        <w:pStyle w:val="ListParagraph"/>
        <w:numPr>
          <w:ilvl w:val="0"/>
          <w:numId w:val="19"/>
        </w:numPr>
        <w:spacing w:after="160" w:line="254" w:lineRule="auto"/>
        <w:rPr>
          <w:rFonts w:cstheme="minorHAnsi"/>
        </w:rPr>
      </w:pPr>
      <w:r>
        <w:rPr>
          <w:rFonts w:cstheme="minorHAnsi"/>
        </w:rPr>
        <w:t xml:space="preserve">Have students include the example from the text in their glossary that they created.  </w:t>
      </w:r>
    </w:p>
    <w:p w14:paraId="7BF79901" w14:textId="77777777" w:rsidR="001576F6" w:rsidRDefault="001576F6" w:rsidP="001576F6">
      <w:pPr>
        <w:pStyle w:val="ListParagraph"/>
        <w:numPr>
          <w:ilvl w:val="0"/>
          <w:numId w:val="19"/>
        </w:numPr>
        <w:spacing w:after="160" w:line="254" w:lineRule="auto"/>
        <w:rPr>
          <w:rFonts w:cstheme="minorHAnsi"/>
        </w:rPr>
      </w:pPr>
      <w:r>
        <w:rPr>
          <w:rFonts w:cstheme="minorHAnsi"/>
        </w:rPr>
        <w:t xml:space="preserve">Create or find pictures that represent how the word was used in the passage.  </w:t>
      </w:r>
    </w:p>
    <w:p w14:paraId="64B5AEAD" w14:textId="77777777" w:rsidR="001576F6" w:rsidRDefault="001576F6" w:rsidP="001576F6">
      <w:pPr>
        <w:pStyle w:val="ListParagraph"/>
        <w:numPr>
          <w:ilvl w:val="0"/>
          <w:numId w:val="19"/>
        </w:numPr>
        <w:spacing w:after="160" w:line="254" w:lineRule="auto"/>
        <w:rPr>
          <w:rFonts w:cstheme="minorHAnsi"/>
        </w:rPr>
      </w:pPr>
      <w:r>
        <w:rPr>
          <w:rFonts w:cstheme="minorHAnsi"/>
        </w:rPr>
        <w:t xml:space="preserve">Practice creating sentences using the word in the way it was using in the passage.  </w:t>
      </w:r>
    </w:p>
    <w:p w14:paraId="28FB11AB" w14:textId="77777777" w:rsidR="001576F6" w:rsidRDefault="001576F6" w:rsidP="001576F6">
      <w:pPr>
        <w:pStyle w:val="ListParagraph"/>
        <w:numPr>
          <w:ilvl w:val="0"/>
          <w:numId w:val="19"/>
        </w:numPr>
        <w:spacing w:after="160" w:line="254" w:lineRule="auto"/>
        <w:rPr>
          <w:rFonts w:cstheme="minorHAnsi"/>
        </w:rPr>
      </w:pPr>
      <w:r>
        <w:rPr>
          <w:rFonts w:cstheme="minorHAnsi"/>
        </w:rPr>
        <w:t xml:space="preserve">Have students discuss the author’s word choice.  </w:t>
      </w:r>
    </w:p>
    <w:p w14:paraId="42E19966" w14:textId="77777777" w:rsidR="001576F6" w:rsidRDefault="001576F6" w:rsidP="001576F6">
      <w:pPr>
        <w:pStyle w:val="ListParagraph"/>
        <w:rPr>
          <w:rFonts w:cstheme="minorHAnsi"/>
        </w:rPr>
      </w:pPr>
    </w:p>
    <w:p w14:paraId="63C6B472" w14:textId="77777777" w:rsidR="001576F6" w:rsidRDefault="001576F6" w:rsidP="001576F6">
      <w:pPr>
        <w:pStyle w:val="ListParagraph"/>
        <w:numPr>
          <w:ilvl w:val="0"/>
          <w:numId w:val="9"/>
        </w:numPr>
        <w:spacing w:after="160" w:line="254" w:lineRule="auto"/>
        <w:rPr>
          <w:rFonts w:cstheme="minorHAnsi"/>
        </w:rPr>
      </w:pPr>
      <w:r>
        <w:rPr>
          <w:rFonts w:cstheme="minorHAnsi"/>
        </w:rPr>
        <w:t xml:space="preserve">Use graphic organizers to help organize content and thinking.  </w:t>
      </w:r>
    </w:p>
    <w:p w14:paraId="590563D0" w14:textId="77777777" w:rsidR="001576F6" w:rsidRDefault="001576F6" w:rsidP="001576F6">
      <w:pPr>
        <w:pStyle w:val="ListParagraph"/>
        <w:rPr>
          <w:rFonts w:cstheme="minorHAnsi"/>
        </w:rPr>
      </w:pPr>
      <w:r>
        <w:rPr>
          <w:rFonts w:cstheme="minorHAnsi"/>
          <w:b/>
        </w:rPr>
        <w:t>Examples of Activities:</w:t>
      </w:r>
      <w:r>
        <w:rPr>
          <w:rFonts w:cstheme="minorHAnsi"/>
        </w:rPr>
        <w:t xml:space="preserve">  </w:t>
      </w:r>
    </w:p>
    <w:p w14:paraId="3ED2F9B4" w14:textId="77777777" w:rsidR="001576F6" w:rsidRDefault="001576F6" w:rsidP="001576F6">
      <w:pPr>
        <w:pStyle w:val="ListParagraph"/>
        <w:numPr>
          <w:ilvl w:val="0"/>
          <w:numId w:val="20"/>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14:paraId="3EC251BF" w14:textId="77777777" w:rsidR="001576F6" w:rsidRDefault="001576F6" w:rsidP="001576F6">
      <w:pPr>
        <w:pStyle w:val="ListParagraph"/>
        <w:numPr>
          <w:ilvl w:val="0"/>
          <w:numId w:val="20"/>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14:paraId="3FC6E0AE" w14:textId="77777777" w:rsidR="001576F6" w:rsidRPr="003A0E41" w:rsidRDefault="001576F6" w:rsidP="001576F6">
      <w:pPr>
        <w:pStyle w:val="ListParagraph"/>
        <w:numPr>
          <w:ilvl w:val="0"/>
          <w:numId w:val="20"/>
        </w:numPr>
        <w:spacing w:after="160" w:line="254" w:lineRule="auto"/>
        <w:rPr>
          <w:rFonts w:cstheme="minorHAnsi"/>
          <w:b/>
        </w:rPr>
      </w:pPr>
      <w:r>
        <w:rPr>
          <w:rFonts w:cstheme="minorHAnsi"/>
        </w:rPr>
        <w:t xml:space="preserve">If you had students fill in a KWL, have them fill in the “L” section as they read the passage. </w:t>
      </w:r>
    </w:p>
    <w:p w14:paraId="4BA65A50" w14:textId="77777777" w:rsidR="001576F6" w:rsidRDefault="001576F6" w:rsidP="001576F6">
      <w:pPr>
        <w:pStyle w:val="ListParagraph"/>
        <w:numPr>
          <w:ilvl w:val="0"/>
          <w:numId w:val="9"/>
        </w:numPr>
        <w:spacing w:after="160" w:line="254" w:lineRule="auto"/>
        <w:rPr>
          <w:rFonts w:cstheme="minorHAnsi"/>
        </w:rPr>
      </w:pPr>
      <w:r>
        <w:rPr>
          <w:rFonts w:cstheme="minorHAnsi"/>
        </w:rPr>
        <w:t>Utilize any illustrations or text features that come with the story or passage to better understand the reading.</w:t>
      </w:r>
    </w:p>
    <w:p w14:paraId="47E38681" w14:textId="77777777" w:rsidR="001576F6" w:rsidRDefault="001576F6" w:rsidP="001576F6">
      <w:pPr>
        <w:pStyle w:val="ListParagraph"/>
        <w:numPr>
          <w:ilvl w:val="0"/>
          <w:numId w:val="9"/>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14:paraId="7EABDBBA" w14:textId="77777777" w:rsidR="001576F6" w:rsidRPr="0059018A" w:rsidRDefault="001576F6" w:rsidP="001576F6">
      <w:pPr>
        <w:pStyle w:val="ListParagraph"/>
        <w:numPr>
          <w:ilvl w:val="0"/>
          <w:numId w:val="9"/>
        </w:numPr>
        <w:spacing w:after="160" w:line="254" w:lineRule="auto"/>
        <w:rPr>
          <w:rFonts w:cstheme="minorHAnsi"/>
        </w:rPr>
      </w:pPr>
      <w:r w:rsidRPr="0059018A">
        <w:rPr>
          <w:rFonts w:cstheme="minorHAnsi"/>
        </w:rPr>
        <w:t>Identify any text features such as captions and discuss how they contribute to meaning.</w:t>
      </w:r>
    </w:p>
    <w:p w14:paraId="221958BF" w14:textId="77777777" w:rsidR="001576F6" w:rsidRPr="00782445" w:rsidRDefault="001576F6" w:rsidP="001576F6">
      <w:pPr>
        <w:pStyle w:val="ListParagraph"/>
        <w:rPr>
          <w:rFonts w:cstheme="minorHAnsi"/>
          <w:b/>
        </w:rPr>
      </w:pPr>
    </w:p>
    <w:p w14:paraId="416E59B3" w14:textId="77777777" w:rsidR="001576F6" w:rsidRPr="00FA3362" w:rsidRDefault="001576F6" w:rsidP="001576F6">
      <w:pPr>
        <w:rPr>
          <w:rFonts w:cstheme="minorHAnsi"/>
          <w:b/>
          <w:sz w:val="28"/>
          <w:szCs w:val="28"/>
        </w:rPr>
      </w:pPr>
      <w:r w:rsidRPr="00FA3362">
        <w:rPr>
          <w:rFonts w:cstheme="minorHAnsi"/>
          <w:b/>
          <w:sz w:val="28"/>
          <w:szCs w:val="28"/>
        </w:rPr>
        <w:t xml:space="preserve">After reading:  </w:t>
      </w:r>
    </w:p>
    <w:p w14:paraId="4173F85A" w14:textId="77777777" w:rsidR="001576F6" w:rsidRDefault="001576F6" w:rsidP="001576F6">
      <w:pPr>
        <w:pStyle w:val="ListParagraph"/>
        <w:numPr>
          <w:ilvl w:val="0"/>
          <w:numId w:val="10"/>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14:paraId="190B63BF" w14:textId="77777777" w:rsidR="001576F6" w:rsidRPr="00A63EAE" w:rsidRDefault="001576F6" w:rsidP="001576F6">
      <w:pPr>
        <w:pStyle w:val="ListParagraph"/>
        <w:spacing w:line="256" w:lineRule="auto"/>
        <w:rPr>
          <w:rFonts w:cstheme="minorHAnsi"/>
        </w:rPr>
      </w:pPr>
    </w:p>
    <w:p w14:paraId="64FE6210" w14:textId="77777777" w:rsidR="001576F6" w:rsidRDefault="001576F6" w:rsidP="001576F6">
      <w:pPr>
        <w:pStyle w:val="ListParagraph"/>
        <w:numPr>
          <w:ilvl w:val="0"/>
          <w:numId w:val="15"/>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14:paraId="0E04EB30" w14:textId="77777777" w:rsidR="001576F6" w:rsidRDefault="001576F6" w:rsidP="001576F6">
      <w:pPr>
        <w:pStyle w:val="ListParagraph"/>
        <w:rPr>
          <w:rFonts w:cstheme="minorHAnsi"/>
        </w:rPr>
      </w:pPr>
    </w:p>
    <w:p w14:paraId="6DBF4F13" w14:textId="77777777" w:rsidR="001576F6" w:rsidRPr="00FA3362" w:rsidRDefault="001576F6" w:rsidP="001576F6">
      <w:pPr>
        <w:pStyle w:val="ListParagraph"/>
        <w:numPr>
          <w:ilvl w:val="0"/>
          <w:numId w:val="10"/>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1" w:history="1">
        <w:r w:rsidRPr="00FA3362">
          <w:rPr>
            <w:rStyle w:val="Hyperlink"/>
            <w:rFonts w:cstheme="minorHAnsi"/>
          </w:rPr>
          <w:t>here</w:t>
        </w:r>
      </w:hyperlink>
      <w:r w:rsidRPr="00FA3362">
        <w:rPr>
          <w:rFonts w:cstheme="minorHAnsi"/>
        </w:rPr>
        <w:t>.</w:t>
      </w:r>
    </w:p>
    <w:p w14:paraId="5F498669" w14:textId="77777777" w:rsidR="001576F6" w:rsidRDefault="001576F6" w:rsidP="001576F6">
      <w:pPr>
        <w:pStyle w:val="ListParagraph"/>
        <w:rPr>
          <w:rFonts w:cstheme="minorHAnsi"/>
        </w:rPr>
      </w:pPr>
    </w:p>
    <w:p w14:paraId="22B64363" w14:textId="77777777" w:rsidR="001576F6" w:rsidRPr="00FA3362" w:rsidRDefault="001576F6" w:rsidP="001576F6">
      <w:pPr>
        <w:pStyle w:val="ListParagraph"/>
        <w:numPr>
          <w:ilvl w:val="0"/>
          <w:numId w:val="10"/>
        </w:numPr>
        <w:spacing w:after="160" w:line="254" w:lineRule="auto"/>
        <w:rPr>
          <w:rFonts w:cstheme="minorHAnsi"/>
          <w:b/>
        </w:rPr>
      </w:pPr>
      <w:r w:rsidRPr="00FA3362">
        <w:rPr>
          <w:rFonts w:cstheme="minorHAnsi"/>
        </w:rPr>
        <w:t>Reinforce new vocabulary using multiple modalities</w:t>
      </w:r>
    </w:p>
    <w:p w14:paraId="4543ED41" w14:textId="77777777" w:rsidR="001576F6" w:rsidRPr="00FA3362" w:rsidRDefault="001576F6" w:rsidP="001576F6">
      <w:pPr>
        <w:pStyle w:val="ListParagraph"/>
        <w:rPr>
          <w:rFonts w:cstheme="minorHAnsi"/>
          <w:b/>
        </w:rPr>
      </w:pPr>
    </w:p>
    <w:p w14:paraId="59F1AA9B" w14:textId="77777777" w:rsidR="001576F6" w:rsidRPr="00FA3362" w:rsidRDefault="001576F6" w:rsidP="001576F6">
      <w:pPr>
        <w:pStyle w:val="ListParagraph"/>
        <w:rPr>
          <w:rFonts w:cstheme="minorHAnsi"/>
          <w:b/>
        </w:rPr>
      </w:pPr>
      <w:r w:rsidRPr="00FA3362">
        <w:rPr>
          <w:rFonts w:cstheme="minorHAnsi"/>
          <w:b/>
        </w:rPr>
        <w:t xml:space="preserve">Examples of activities: </w:t>
      </w:r>
    </w:p>
    <w:p w14:paraId="272AEDE7" w14:textId="77777777" w:rsidR="001576F6" w:rsidRDefault="001576F6" w:rsidP="001576F6">
      <w:pPr>
        <w:pStyle w:val="ListParagraph"/>
        <w:numPr>
          <w:ilvl w:val="0"/>
          <w:numId w:val="21"/>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14:paraId="34F5787B" w14:textId="77777777" w:rsidR="001576F6" w:rsidRDefault="001576F6" w:rsidP="001576F6">
      <w:pPr>
        <w:pStyle w:val="ListParagraph"/>
        <w:numPr>
          <w:ilvl w:val="0"/>
          <w:numId w:val="21"/>
        </w:numPr>
        <w:spacing w:after="160" w:line="254" w:lineRule="auto"/>
        <w:rPr>
          <w:rFonts w:cstheme="minorHAnsi"/>
        </w:rPr>
      </w:pPr>
      <w:r>
        <w:rPr>
          <w:rFonts w:cstheme="minorHAnsi"/>
        </w:rPr>
        <w:t xml:space="preserve">Require students to include the words introduced before reading in the culminating writing task. </w:t>
      </w:r>
    </w:p>
    <w:p w14:paraId="481BDE0D" w14:textId="77777777" w:rsidR="001576F6" w:rsidRDefault="001576F6" w:rsidP="001576F6">
      <w:pPr>
        <w:pStyle w:val="ListParagraph"/>
        <w:numPr>
          <w:ilvl w:val="0"/>
          <w:numId w:val="21"/>
        </w:numPr>
        <w:spacing w:after="160" w:line="254" w:lineRule="auto"/>
        <w:rPr>
          <w:rFonts w:cstheme="minorHAnsi"/>
        </w:rPr>
      </w:pPr>
      <w:r>
        <w:rPr>
          <w:rFonts w:cstheme="minorHAnsi"/>
        </w:rPr>
        <w:t>For newcomers, print out pictures that represent the words that you focused on and have students match the words to the pictures.</w:t>
      </w:r>
    </w:p>
    <w:p w14:paraId="70226A9E" w14:textId="77777777" w:rsidR="001576F6" w:rsidRDefault="001576F6" w:rsidP="001576F6">
      <w:pPr>
        <w:pStyle w:val="ListParagraph"/>
        <w:numPr>
          <w:ilvl w:val="0"/>
          <w:numId w:val="21"/>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14:paraId="73611DB1" w14:textId="77777777" w:rsidR="001576F6" w:rsidRPr="00AC4FB6" w:rsidRDefault="001576F6" w:rsidP="001576F6">
      <w:pPr>
        <w:pStyle w:val="ListParagraph"/>
        <w:ind w:left="1440"/>
        <w:rPr>
          <w:rFonts w:cstheme="minorHAnsi"/>
        </w:rPr>
      </w:pPr>
    </w:p>
    <w:p w14:paraId="6FBCF786" w14:textId="77777777" w:rsidR="001576F6" w:rsidRDefault="001576F6" w:rsidP="001576F6">
      <w:pPr>
        <w:pStyle w:val="ListParagraph"/>
        <w:numPr>
          <w:ilvl w:val="0"/>
          <w:numId w:val="10"/>
        </w:numPr>
        <w:spacing w:after="160" w:line="254" w:lineRule="auto"/>
        <w:rPr>
          <w:rFonts w:cstheme="minorHAnsi"/>
        </w:rPr>
      </w:pPr>
      <w:bookmarkStart w:id="4"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2" w:history="1">
        <w:r w:rsidRPr="00A63EAE">
          <w:rPr>
            <w:rStyle w:val="Hyperlink"/>
            <w:rFonts w:cstheme="minorHAnsi"/>
          </w:rPr>
          <w:t>here</w:t>
        </w:r>
      </w:hyperlink>
      <w:r>
        <w:rPr>
          <w:rFonts w:cstheme="minorHAnsi"/>
        </w:rPr>
        <w:t>.</w:t>
      </w:r>
      <w:bookmarkEnd w:id="4"/>
    </w:p>
    <w:p w14:paraId="3F70C2FF" w14:textId="77777777" w:rsidR="001576F6" w:rsidRPr="00A63EAE" w:rsidRDefault="001576F6" w:rsidP="001576F6">
      <w:pPr>
        <w:pStyle w:val="ListParagraph"/>
        <w:rPr>
          <w:rFonts w:cstheme="minorHAnsi"/>
        </w:rPr>
      </w:pPr>
    </w:p>
    <w:p w14:paraId="63F57917" w14:textId="77777777" w:rsidR="001576F6" w:rsidRDefault="001576F6" w:rsidP="001576F6">
      <w:pPr>
        <w:pStyle w:val="ListParagraph"/>
        <w:numPr>
          <w:ilvl w:val="0"/>
          <w:numId w:val="10"/>
        </w:numPr>
        <w:spacing w:after="160" w:line="254" w:lineRule="auto"/>
        <w:rPr>
          <w:rFonts w:cstheme="minorHAnsi"/>
        </w:rPr>
      </w:pPr>
      <w:r>
        <w:rPr>
          <w:rFonts w:cstheme="minorHAnsi"/>
        </w:rPr>
        <w:t>Provide differentiated scaffolds for writing assignments based on students’ English language proficiency levels.</w:t>
      </w:r>
    </w:p>
    <w:p w14:paraId="5B3359FF" w14:textId="77777777" w:rsidR="001576F6" w:rsidRDefault="001576F6" w:rsidP="001576F6">
      <w:pPr>
        <w:pStyle w:val="ListParagraph"/>
        <w:rPr>
          <w:rFonts w:cstheme="minorHAnsi"/>
          <w:b/>
        </w:rPr>
      </w:pPr>
    </w:p>
    <w:p w14:paraId="5C106207" w14:textId="77777777" w:rsidR="001576F6" w:rsidRDefault="001576F6" w:rsidP="001576F6">
      <w:pPr>
        <w:pStyle w:val="ListParagraph"/>
        <w:rPr>
          <w:rFonts w:cstheme="minorHAnsi"/>
        </w:rPr>
      </w:pPr>
      <w:r>
        <w:rPr>
          <w:rFonts w:cstheme="minorHAnsi"/>
          <w:b/>
        </w:rPr>
        <w:t>Examples of Activities:</w:t>
      </w:r>
      <w:r>
        <w:rPr>
          <w:rFonts w:cstheme="minorHAnsi"/>
        </w:rPr>
        <w:t xml:space="preserve"> </w:t>
      </w:r>
    </w:p>
    <w:p w14:paraId="7B8D90F0" w14:textId="77777777" w:rsidR="001576F6" w:rsidRDefault="001576F6" w:rsidP="001576F6">
      <w:pPr>
        <w:pStyle w:val="ListParagraph"/>
        <w:numPr>
          <w:ilvl w:val="0"/>
          <w:numId w:val="18"/>
        </w:numPr>
        <w:spacing w:after="160" w:line="254" w:lineRule="auto"/>
        <w:rPr>
          <w:rFonts w:cstheme="minorHAnsi"/>
        </w:rPr>
      </w:pPr>
      <w:bookmarkStart w:id="5"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14:paraId="00FE44B2" w14:textId="77777777" w:rsidR="001576F6" w:rsidRDefault="001576F6" w:rsidP="001576F6">
      <w:pPr>
        <w:pStyle w:val="ListParagraph"/>
        <w:numPr>
          <w:ilvl w:val="0"/>
          <w:numId w:val="18"/>
        </w:numPr>
        <w:spacing w:after="160" w:line="254" w:lineRule="auto"/>
        <w:rPr>
          <w:rFonts w:cstheme="minorHAnsi"/>
        </w:rPr>
      </w:pPr>
      <w:bookmarkStart w:id="6"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6"/>
    <w:p w14:paraId="359E1DBB" w14:textId="77777777" w:rsidR="001576F6" w:rsidRDefault="001576F6" w:rsidP="001576F6">
      <w:pPr>
        <w:pStyle w:val="ListParagraph"/>
        <w:numPr>
          <w:ilvl w:val="0"/>
          <w:numId w:val="18"/>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14:paraId="0DE76A33" w14:textId="77777777" w:rsidR="001576F6" w:rsidRPr="00911037" w:rsidRDefault="001576F6" w:rsidP="001576F6">
      <w:pPr>
        <w:pStyle w:val="ListParagraph"/>
        <w:numPr>
          <w:ilvl w:val="0"/>
          <w:numId w:val="18"/>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5"/>
    <w:p w14:paraId="404F47F6" w14:textId="38E3F710" w:rsidR="001576F6" w:rsidRPr="001576F6" w:rsidRDefault="001576F6" w:rsidP="001576F6">
      <w:pPr>
        <w:pStyle w:val="ListParagraph"/>
        <w:numPr>
          <w:ilvl w:val="0"/>
          <w:numId w:val="10"/>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Start w:id="7" w:name="_GoBack"/>
      <w:bookmarkEnd w:id="0"/>
      <w:bookmarkEnd w:id="7"/>
    </w:p>
    <w:sectPr w:rsidR="001576F6" w:rsidRPr="001576F6" w:rsidSect="003D183B">
      <w:pgSz w:w="12240" w:h="15840"/>
      <w:pgMar w:top="720" w:right="720" w:bottom="72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pple Chancery">
    <w:altName w:val="Courier New"/>
    <w:charset w:val="00"/>
    <w:family w:val="auto"/>
    <w:pitch w:val="variable"/>
    <w:sig w:usb0="00000003" w:usb1="00000000" w:usb2="00000000" w:usb3="00000000" w:csb0="0025003B"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46841"/>
    <w:multiLevelType w:val="hybridMultilevel"/>
    <w:tmpl w:val="C408F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DD857BF"/>
    <w:multiLevelType w:val="hybridMultilevel"/>
    <w:tmpl w:val="12500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213D581C"/>
    <w:multiLevelType w:val="hybridMultilevel"/>
    <w:tmpl w:val="77A2F9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493234CB"/>
    <w:multiLevelType w:val="hybridMultilevel"/>
    <w:tmpl w:val="C534F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1"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2" w15:restartNumberingAfterBreak="0">
    <w:nsid w:val="5B201F46"/>
    <w:multiLevelType w:val="hybridMultilevel"/>
    <w:tmpl w:val="F2C4EA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4" w15:restartNumberingAfterBreak="0">
    <w:nsid w:val="5ED31E51"/>
    <w:multiLevelType w:val="hybridMultilevel"/>
    <w:tmpl w:val="93B2AF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3F6B23"/>
    <w:multiLevelType w:val="hybridMultilevel"/>
    <w:tmpl w:val="7E66AC6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9C6C25"/>
    <w:multiLevelType w:val="hybridMultilevel"/>
    <w:tmpl w:val="4F3C37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4"/>
  </w:num>
  <w:num w:numId="2">
    <w:abstractNumId w:val="9"/>
  </w:num>
  <w:num w:numId="3">
    <w:abstractNumId w:val="12"/>
  </w:num>
  <w:num w:numId="4">
    <w:abstractNumId w:val="19"/>
  </w:num>
  <w:num w:numId="5">
    <w:abstractNumId w:val="0"/>
  </w:num>
  <w:num w:numId="6">
    <w:abstractNumId w:val="4"/>
  </w:num>
  <w:num w:numId="7">
    <w:abstractNumId w:val="15"/>
  </w:num>
  <w:num w:numId="8">
    <w:abstractNumId w:val="6"/>
  </w:num>
  <w:num w:numId="9">
    <w:abstractNumId w:val="5"/>
  </w:num>
  <w:num w:numId="10">
    <w:abstractNumId w:val="8"/>
  </w:num>
  <w:num w:numId="11">
    <w:abstractNumId w:val="17"/>
  </w:num>
  <w:num w:numId="12">
    <w:abstractNumId w:val="16"/>
  </w:num>
  <w:num w:numId="13">
    <w:abstractNumId w:val="1"/>
  </w:num>
  <w:num w:numId="14">
    <w:abstractNumId w:val="3"/>
  </w:num>
  <w:num w:numId="15">
    <w:abstractNumId w:val="18"/>
  </w:num>
  <w:num w:numId="16">
    <w:abstractNumId w:val="7"/>
  </w:num>
  <w:num w:numId="17">
    <w:abstractNumId w:val="20"/>
  </w:num>
  <w:num w:numId="18">
    <w:abstractNumId w:val="11"/>
  </w:num>
  <w:num w:numId="19">
    <w:abstractNumId w:val="2"/>
  </w:num>
  <w:num w:numId="20">
    <w:abstractNumId w:val="10"/>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embedSystemFonts/>
  <w:proofState w:spelling="clean" w:grammar="clean"/>
  <w:doNotTrackMoves/>
  <w:defaultTabStop w:val="720"/>
  <w:drawingGridHorizontalSpacing w:val="120"/>
  <w:displayHorizontalDrawingGridEvery w:val="0"/>
  <w:displayVerticalDrawingGridEvery w:val="0"/>
  <w:noPunctuationKerning/>
  <w:characterSpacingControl w:val="doNotCompress"/>
  <w:compat>
    <w:useFELayout/>
    <w:compatSetting w:name="compatibilityMode" w:uri="http://schemas.microsoft.com/office/word" w:val="12"/>
    <w:compatSetting w:name="useWord2013TrackBottomHyphenation" w:uri="http://schemas.microsoft.com/office/word" w:val="1"/>
  </w:compat>
  <w:rsids>
    <w:rsidRoot w:val="007700CF"/>
    <w:rsid w:val="00010628"/>
    <w:rsid w:val="0001250E"/>
    <w:rsid w:val="00012526"/>
    <w:rsid w:val="000139A1"/>
    <w:rsid w:val="00056426"/>
    <w:rsid w:val="000807FA"/>
    <w:rsid w:val="00086D50"/>
    <w:rsid w:val="000B28D1"/>
    <w:rsid w:val="000B4F1B"/>
    <w:rsid w:val="000D4E90"/>
    <w:rsid w:val="0012405B"/>
    <w:rsid w:val="001253A3"/>
    <w:rsid w:val="00126738"/>
    <w:rsid w:val="00144147"/>
    <w:rsid w:val="001576F6"/>
    <w:rsid w:val="00187633"/>
    <w:rsid w:val="001A393D"/>
    <w:rsid w:val="001B527C"/>
    <w:rsid w:val="001C323B"/>
    <w:rsid w:val="00203669"/>
    <w:rsid w:val="00242883"/>
    <w:rsid w:val="002439E2"/>
    <w:rsid w:val="002514FD"/>
    <w:rsid w:val="00267CFB"/>
    <w:rsid w:val="00280116"/>
    <w:rsid w:val="00297012"/>
    <w:rsid w:val="002A3704"/>
    <w:rsid w:val="002B09D4"/>
    <w:rsid w:val="002B192E"/>
    <w:rsid w:val="002C160B"/>
    <w:rsid w:val="002C1E0C"/>
    <w:rsid w:val="002C3309"/>
    <w:rsid w:val="002C38D8"/>
    <w:rsid w:val="002C7B16"/>
    <w:rsid w:val="002F733F"/>
    <w:rsid w:val="003018DF"/>
    <w:rsid w:val="00324D7A"/>
    <w:rsid w:val="00341A47"/>
    <w:rsid w:val="00357211"/>
    <w:rsid w:val="00357E6F"/>
    <w:rsid w:val="003734E3"/>
    <w:rsid w:val="00376950"/>
    <w:rsid w:val="003848C1"/>
    <w:rsid w:val="00396E96"/>
    <w:rsid w:val="00397C25"/>
    <w:rsid w:val="003B37C7"/>
    <w:rsid w:val="003C1EA6"/>
    <w:rsid w:val="003C3CD2"/>
    <w:rsid w:val="003C5A3A"/>
    <w:rsid w:val="003D0494"/>
    <w:rsid w:val="003D183B"/>
    <w:rsid w:val="003D532B"/>
    <w:rsid w:val="003E2967"/>
    <w:rsid w:val="003F22D0"/>
    <w:rsid w:val="004207A5"/>
    <w:rsid w:val="004333B5"/>
    <w:rsid w:val="004348E8"/>
    <w:rsid w:val="004372ED"/>
    <w:rsid w:val="00457408"/>
    <w:rsid w:val="004735E3"/>
    <w:rsid w:val="004A0D5A"/>
    <w:rsid w:val="004A1C28"/>
    <w:rsid w:val="004A6D5D"/>
    <w:rsid w:val="004A7914"/>
    <w:rsid w:val="004B088E"/>
    <w:rsid w:val="004E48DE"/>
    <w:rsid w:val="004F2660"/>
    <w:rsid w:val="004F623C"/>
    <w:rsid w:val="005030CD"/>
    <w:rsid w:val="00521D03"/>
    <w:rsid w:val="00546622"/>
    <w:rsid w:val="00561C97"/>
    <w:rsid w:val="00567A1F"/>
    <w:rsid w:val="00577FB4"/>
    <w:rsid w:val="005B4CA6"/>
    <w:rsid w:val="005D67DE"/>
    <w:rsid w:val="005E20ED"/>
    <w:rsid w:val="005F0D52"/>
    <w:rsid w:val="005F34DC"/>
    <w:rsid w:val="00600AF3"/>
    <w:rsid w:val="0061192D"/>
    <w:rsid w:val="0062467B"/>
    <w:rsid w:val="006322DC"/>
    <w:rsid w:val="0064182F"/>
    <w:rsid w:val="00642A09"/>
    <w:rsid w:val="00642B1A"/>
    <w:rsid w:val="00653EE2"/>
    <w:rsid w:val="00663E03"/>
    <w:rsid w:val="006706CF"/>
    <w:rsid w:val="00686898"/>
    <w:rsid w:val="00692DBA"/>
    <w:rsid w:val="006A4FFE"/>
    <w:rsid w:val="006B495C"/>
    <w:rsid w:val="006D1CC6"/>
    <w:rsid w:val="006D374D"/>
    <w:rsid w:val="006E750A"/>
    <w:rsid w:val="006F5F6C"/>
    <w:rsid w:val="006F626D"/>
    <w:rsid w:val="007047BF"/>
    <w:rsid w:val="00706448"/>
    <w:rsid w:val="007419FA"/>
    <w:rsid w:val="00745DB4"/>
    <w:rsid w:val="007700CF"/>
    <w:rsid w:val="00780CB7"/>
    <w:rsid w:val="00792CE3"/>
    <w:rsid w:val="00794D18"/>
    <w:rsid w:val="00795534"/>
    <w:rsid w:val="007B31D1"/>
    <w:rsid w:val="007C16AB"/>
    <w:rsid w:val="007C6D5B"/>
    <w:rsid w:val="007F78C6"/>
    <w:rsid w:val="00823FF4"/>
    <w:rsid w:val="00841A22"/>
    <w:rsid w:val="0084575B"/>
    <w:rsid w:val="00850917"/>
    <w:rsid w:val="00853278"/>
    <w:rsid w:val="0085344F"/>
    <w:rsid w:val="00865230"/>
    <w:rsid w:val="00871895"/>
    <w:rsid w:val="00885F18"/>
    <w:rsid w:val="00891C0C"/>
    <w:rsid w:val="008A02E6"/>
    <w:rsid w:val="008E0C73"/>
    <w:rsid w:val="00913741"/>
    <w:rsid w:val="00924194"/>
    <w:rsid w:val="00934460"/>
    <w:rsid w:val="009359B3"/>
    <w:rsid w:val="009430AF"/>
    <w:rsid w:val="00955B7C"/>
    <w:rsid w:val="00957A7F"/>
    <w:rsid w:val="009A01EB"/>
    <w:rsid w:val="009A28BD"/>
    <w:rsid w:val="009A32D5"/>
    <w:rsid w:val="009C1F2B"/>
    <w:rsid w:val="009C7E6E"/>
    <w:rsid w:val="009E5151"/>
    <w:rsid w:val="009F7C3A"/>
    <w:rsid w:val="00A037CC"/>
    <w:rsid w:val="00A04B70"/>
    <w:rsid w:val="00A13AAA"/>
    <w:rsid w:val="00A14929"/>
    <w:rsid w:val="00A2532C"/>
    <w:rsid w:val="00A42B00"/>
    <w:rsid w:val="00A44C68"/>
    <w:rsid w:val="00A84232"/>
    <w:rsid w:val="00A92043"/>
    <w:rsid w:val="00A946DE"/>
    <w:rsid w:val="00AA3FFD"/>
    <w:rsid w:val="00AA60DE"/>
    <w:rsid w:val="00AD29F4"/>
    <w:rsid w:val="00AD36E2"/>
    <w:rsid w:val="00AF161F"/>
    <w:rsid w:val="00B03724"/>
    <w:rsid w:val="00B04A49"/>
    <w:rsid w:val="00B237B7"/>
    <w:rsid w:val="00B25A47"/>
    <w:rsid w:val="00B3629A"/>
    <w:rsid w:val="00B41B2C"/>
    <w:rsid w:val="00B503A3"/>
    <w:rsid w:val="00B6015D"/>
    <w:rsid w:val="00B6198E"/>
    <w:rsid w:val="00B6450E"/>
    <w:rsid w:val="00B707D4"/>
    <w:rsid w:val="00B72BC3"/>
    <w:rsid w:val="00B77D8F"/>
    <w:rsid w:val="00B81019"/>
    <w:rsid w:val="00BA35EB"/>
    <w:rsid w:val="00BD7696"/>
    <w:rsid w:val="00C066E1"/>
    <w:rsid w:val="00C10E8F"/>
    <w:rsid w:val="00C2039A"/>
    <w:rsid w:val="00C21058"/>
    <w:rsid w:val="00C25303"/>
    <w:rsid w:val="00C30132"/>
    <w:rsid w:val="00C413AB"/>
    <w:rsid w:val="00C476B3"/>
    <w:rsid w:val="00C57F33"/>
    <w:rsid w:val="00C8327A"/>
    <w:rsid w:val="00C8788F"/>
    <w:rsid w:val="00CC12DA"/>
    <w:rsid w:val="00CC25EF"/>
    <w:rsid w:val="00CE7705"/>
    <w:rsid w:val="00CF32C9"/>
    <w:rsid w:val="00D20FC4"/>
    <w:rsid w:val="00D2278C"/>
    <w:rsid w:val="00D31E7A"/>
    <w:rsid w:val="00D33ECB"/>
    <w:rsid w:val="00D44C06"/>
    <w:rsid w:val="00D46731"/>
    <w:rsid w:val="00D67775"/>
    <w:rsid w:val="00D765AE"/>
    <w:rsid w:val="00D808CC"/>
    <w:rsid w:val="00DB3D6D"/>
    <w:rsid w:val="00DF715D"/>
    <w:rsid w:val="00E01B89"/>
    <w:rsid w:val="00E06B92"/>
    <w:rsid w:val="00E36977"/>
    <w:rsid w:val="00E45629"/>
    <w:rsid w:val="00E50525"/>
    <w:rsid w:val="00E86F53"/>
    <w:rsid w:val="00E973B1"/>
    <w:rsid w:val="00EB49C4"/>
    <w:rsid w:val="00EB7E8D"/>
    <w:rsid w:val="00EC2467"/>
    <w:rsid w:val="00EC66A3"/>
    <w:rsid w:val="00ED4A8D"/>
    <w:rsid w:val="00ED7CE6"/>
    <w:rsid w:val="00EF04BD"/>
    <w:rsid w:val="00EF2CFB"/>
    <w:rsid w:val="00EF6914"/>
    <w:rsid w:val="00F137A2"/>
    <w:rsid w:val="00F151A9"/>
    <w:rsid w:val="00F25151"/>
    <w:rsid w:val="00F261D0"/>
    <w:rsid w:val="00F352E5"/>
    <w:rsid w:val="00F35E89"/>
    <w:rsid w:val="00F42281"/>
    <w:rsid w:val="00F50549"/>
    <w:rsid w:val="00F5430E"/>
    <w:rsid w:val="00F5623A"/>
    <w:rsid w:val="00F61D7A"/>
    <w:rsid w:val="00F70DB1"/>
    <w:rsid w:val="00F74FC6"/>
    <w:rsid w:val="00F8685D"/>
    <w:rsid w:val="00FA3461"/>
    <w:rsid w:val="00FA392F"/>
    <w:rsid w:val="00FD12AF"/>
    <w:rsid w:val="00FE09D4"/>
    <w:rsid w:val="00FE3771"/>
    <w:rsid w:val="00FF2D08"/>
    <w:rsid w:val="00FF37B8"/>
    <w:rsid w:val="00FF793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0B99702"/>
  <w15:docId w15:val="{39FF80C4-4AFF-46BD-A196-D8EB71C8F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50549"/>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F18"/>
    <w:pPr>
      <w:ind w:left="720"/>
      <w:contextualSpacing/>
    </w:pPr>
  </w:style>
  <w:style w:type="table" w:styleId="TableGrid">
    <w:name w:val="Table Grid"/>
    <w:basedOn w:val="TableNormal"/>
    <w:uiPriority w:val="59"/>
    <w:rsid w:val="00913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04A49"/>
    <w:rPr>
      <w:rFonts w:ascii="Tahoma" w:hAnsi="Tahoma" w:cs="Tahoma"/>
      <w:sz w:val="16"/>
      <w:szCs w:val="16"/>
    </w:rPr>
  </w:style>
  <w:style w:type="character" w:customStyle="1" w:styleId="BalloonTextChar">
    <w:name w:val="Balloon Text Char"/>
    <w:basedOn w:val="DefaultParagraphFont"/>
    <w:link w:val="BalloonText"/>
    <w:uiPriority w:val="99"/>
    <w:semiHidden/>
    <w:rsid w:val="00B04A49"/>
    <w:rPr>
      <w:rFonts w:ascii="Tahoma" w:hAnsi="Tahoma" w:cs="Tahoma"/>
      <w:sz w:val="16"/>
      <w:szCs w:val="16"/>
      <w:lang w:eastAsia="en-US"/>
    </w:rPr>
  </w:style>
  <w:style w:type="character" w:styleId="Hyperlink">
    <w:name w:val="Hyperlink"/>
    <w:basedOn w:val="DefaultParagraphFont"/>
    <w:uiPriority w:val="99"/>
    <w:unhideWhenUsed/>
    <w:rsid w:val="001576F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hievethecore.org/page/3159/ell-supports-for-writing-and-discussio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heteachertoolkit.com/index.php/tool/frayer-model" TargetMode="External"/><Relationship Id="rId12" Type="http://schemas.openxmlformats.org/officeDocument/2006/relationships/hyperlink" Target="https://achievethecore.org/page/3160/juicy-sentence-protoco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chievethecore.org/page/3167/selecting-and-using-academic-vocabulary-in-instruction" TargetMode="External"/><Relationship Id="rId11" Type="http://schemas.openxmlformats.org/officeDocument/2006/relationships/hyperlink" Target="https://achievethecore.org/aligned/creating-sequencing-text-dependent-questions-support-english-language-learners/" TargetMode="External"/><Relationship Id="rId5" Type="http://schemas.openxmlformats.org/officeDocument/2006/relationships/hyperlink" Target="http://www.theteachertoolkit.com/index.php/tool/four-corners" TargetMode="External"/><Relationship Id="rId10" Type="http://schemas.openxmlformats.org/officeDocument/2006/relationships/hyperlink" Target="https://achievethecore.org/page/3159/ell-supports-for-writing-and-discussion" TargetMode="External"/><Relationship Id="rId4" Type="http://schemas.openxmlformats.org/officeDocument/2006/relationships/webSettings" Target="webSettings.xml"/><Relationship Id="rId9" Type="http://schemas.openxmlformats.org/officeDocument/2006/relationships/hyperlink" Target="http://www.nea.org/tools/k-w-l-know-want-to-know-learned.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2859</Words>
  <Characters>16302</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19123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 User</dc:creator>
  <cp:lastModifiedBy>Lorraine Farquharson</cp:lastModifiedBy>
  <cp:revision>2</cp:revision>
  <dcterms:created xsi:type="dcterms:W3CDTF">2019-01-09T19:47:00Z</dcterms:created>
  <dcterms:modified xsi:type="dcterms:W3CDTF">2019-01-09T19:47:00Z</dcterms:modified>
</cp:coreProperties>
</file>